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48C228D" w:rsidR="009D60D5" w:rsidRPr="001B5605" w:rsidRDefault="009F175F"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ins w:id="1" w:author="Thioro SARR" w:date="2025-08-05T12:10:00Z">
                  <w:r>
                    <w:rPr>
                      <w:rFonts w:ascii="MS Gothic" w:eastAsia="MS Gothic" w:hAnsi="MS Gothic" w:cs="Segoe UI Symbol" w:hint="eastAsia"/>
                      <w:b/>
                      <w:smallCaps/>
                      <w:sz w:val="24"/>
                    </w:rPr>
                    <w:t>☒</w:t>
                  </w:r>
                </w:ins>
                <w:del w:id="2" w:author="Thioro SARR" w:date="2025-08-05T12:10:00Z">
                  <w:r w:rsidR="00263FD0" w:rsidDel="009F175F">
                    <w:rPr>
                      <w:rFonts w:ascii="MS Gothic" w:eastAsia="MS Gothic" w:hAnsi="MS Gothic" w:cs="Segoe UI Symbol" w:hint="eastAsia"/>
                      <w:b/>
                      <w:smallCaps/>
                      <w:sz w:val="24"/>
                    </w:rPr>
                    <w:delText>☐</w:delText>
                  </w:r>
                </w:del>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293EC3"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3"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3"/>
          </w:p>
          <w:p w14:paraId="336E97BB" w14:textId="78B6E0F4" w:rsidR="00741D2D" w:rsidRPr="00263FD0" w:rsidRDefault="00912A02" w:rsidP="00996FEA">
            <w:pPr>
              <w:rPr>
                <w:rFonts w:asciiTheme="minorHAnsi" w:hAnsiTheme="minorHAnsi" w:cs="Arial"/>
                <w:sz w:val="24"/>
                <w:lang w:val="en-GB"/>
              </w:rPr>
            </w:pPr>
            <w:ins w:id="4" w:author="t-trung.bui" w:date="2025-07-28T16:42:00Z">
              <w:r w:rsidRPr="00912A02">
                <w:rPr>
                  <w:rFonts w:asciiTheme="minorHAnsi" w:hAnsiTheme="minorHAnsi" w:cs="Arial"/>
                  <w:i/>
                  <w:iCs/>
                  <w:sz w:val="24"/>
                  <w:highlight w:val="yellow"/>
                  <w:lang w:val="en"/>
                  <w:rPrChange w:id="5" w:author="t-trung.bui" w:date="2025-07-28T16:42:00Z">
                    <w:rPr>
                      <w:rFonts w:asciiTheme="minorHAnsi" w:hAnsiTheme="minorHAnsi" w:cs="Arial"/>
                      <w:i/>
                      <w:iCs/>
                      <w:sz w:val="24"/>
                      <w:lang w:val="en"/>
                    </w:rPr>
                  </w:rPrChange>
                </w:rPr>
                <w:t>Identification of a power transmission investment program</w:t>
              </w:r>
            </w:ins>
            <w:r w:rsidR="00540DA7" w:rsidRPr="003A6C10">
              <w:rPr>
                <w:rFonts w:asciiTheme="minorHAnsi" w:hAnsiTheme="minorHAnsi" w:cs="Arial"/>
                <w:i/>
                <w:iCs/>
                <w:sz w:val="24"/>
                <w:highlight w:val="yellow"/>
                <w:lang w:val="en"/>
              </w:rPr>
              <w:t xml:space="preserve"> </w:t>
            </w:r>
          </w:p>
        </w:tc>
      </w:tr>
      <w:tr w:rsidR="008714BB" w:rsidRPr="00293EC3"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293EC3"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6" w:name="_Toc392669628"/>
            <w:r>
              <w:rPr>
                <w:rFonts w:asciiTheme="minorHAnsi" w:hAnsiTheme="minorHAnsi"/>
                <w:b/>
                <w:bCs/>
                <w:smallCaps/>
                <w:sz w:val="24"/>
                <w:lang w:val="en"/>
              </w:rPr>
              <w:t>MAXIMUM AMOUNT OF THE CONTRACT:</w:t>
            </w:r>
            <w:bookmarkEnd w:id="6"/>
          </w:p>
          <w:p w14:paraId="3090F4B2" w14:textId="77777777"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714BB" w:rsidRPr="00293EC3"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93EC3"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r w:rsidR="00B12151">
              <w:fldChar w:fldCharType="begin"/>
            </w:r>
            <w:r w:rsidR="00B12151" w:rsidRPr="00293EC3">
              <w:rPr>
                <w:lang w:val="en-GB"/>
                <w:rPrChange w:id="7" w:author="t-trung.bui" w:date="2025-07-30T16:22:00Z">
                  <w:rPr/>
                </w:rPrChange>
              </w:rPr>
              <w:instrText xml:space="preserve"> HYPERLINK "http://www.marche-public.fr/ccp/ccp-plan-legislative.htm" </w:instrText>
            </w:r>
            <w:r w:rsidR="00B12151">
              <w:fldChar w:fldCharType="separate"/>
            </w:r>
            <w:r>
              <w:rPr>
                <w:rStyle w:val="Lienhypertexte"/>
                <w:lang w:val="en"/>
              </w:rPr>
              <w:t>Order No. 2018-1074 issued on 26 November 2018</w:t>
            </w:r>
            <w:r w:rsidR="00B12151">
              <w:rPr>
                <w:rStyle w:val="Lienhypertexte"/>
                <w:lang w:val="en"/>
              </w:rPr>
              <w:fldChar w:fldCharType="end"/>
            </w:r>
            <w:r>
              <w:rPr>
                <w:rFonts w:asciiTheme="minorHAnsi" w:hAnsiTheme="minorHAnsi"/>
                <w:sz w:val="22"/>
                <w:szCs w:val="22"/>
                <w:lang w:val="en"/>
              </w:rPr>
              <w:t xml:space="preserve"> and its Implementation </w:t>
            </w:r>
            <w:r w:rsidR="00B12151">
              <w:fldChar w:fldCharType="begin"/>
            </w:r>
            <w:r w:rsidR="00B12151" w:rsidRPr="00293EC3">
              <w:rPr>
                <w:lang w:val="en-GB"/>
                <w:rPrChange w:id="8" w:author="t-trung.bui" w:date="2025-07-30T16:22:00Z">
                  <w:rPr/>
                </w:rPrChange>
              </w:rPr>
              <w:instrText xml:space="preserve"> HYPERLINK "http://www.marche-public.fr/ccp/ccp-plan-reglementaire.htm" </w:instrText>
            </w:r>
            <w:r w:rsidR="00B12151">
              <w:fldChar w:fldCharType="separate"/>
            </w:r>
            <w:r>
              <w:rPr>
                <w:rStyle w:val="Lienhypertexte"/>
                <w:lang w:val="en"/>
              </w:rPr>
              <w:t>Decree No. 2018-1075 issued on 3 December 2018</w:t>
            </w:r>
            <w:r w:rsidR="00B12151">
              <w:rPr>
                <w:rStyle w:val="Lienhypertexte"/>
                <w:lang w:val="en"/>
              </w:rPr>
              <w:fldChar w:fldCharType="end"/>
            </w:r>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6B215E5A"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sidRPr="00F81804">
              <w:rPr>
                <w:rFonts w:asciiTheme="minorHAnsi" w:hAnsiTheme="minorHAnsi"/>
                <w:sz w:val="22"/>
                <w:szCs w:val="22"/>
                <w:lang w:val="en"/>
                <w:rPrChange w:id="9" w:author="Thioro SARR" w:date="2025-08-05T12:11:00Z">
                  <w:rPr>
                    <w:rFonts w:asciiTheme="minorHAnsi" w:hAnsiTheme="minorHAnsi"/>
                    <w:sz w:val="22"/>
                    <w:szCs w:val="22"/>
                    <w:highlight w:val="green"/>
                    <w:lang w:val="en"/>
                  </w:rPr>
                </w:rPrChange>
              </w:rPr>
              <w:t>adapted procedure in application of Articles L. 2123-1 and R. 2123-1 to R. 2123-7 of CCP</w:t>
            </w:r>
          </w:p>
          <w:p w14:paraId="012CC13F" w14:textId="23DD79AB"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8"/>
          <w:footerReference w:type="default" r:id="rId9"/>
          <w:headerReference w:type="first" r:id="rId10"/>
          <w:footerReference w:type="first" r:id="rId11"/>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9F175F">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9F175F">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9F175F">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9F175F">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9F175F">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9F175F">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9F175F">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9F175F">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9F175F">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9F175F">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9F175F">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9F175F">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9F175F">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9F175F">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9F175F">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9F175F">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9F175F">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9F175F">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9F175F">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9F175F">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9F175F">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9F175F">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9F175F">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9F175F">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9F175F">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9F175F">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9F175F">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9F175F">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9F175F">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9F175F">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9F175F">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9F175F">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9F175F">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9F175F">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9F175F">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9F175F">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9F175F">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9F175F">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9F175F">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9F175F">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9F175F">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9F175F">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2"/>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10" w:name="_Toc524095221"/>
      <w:bookmarkStart w:id="11" w:name="_Toc140836304"/>
      <w:r>
        <w:rPr>
          <w:rFonts w:asciiTheme="minorHAnsi" w:hAnsiTheme="minorHAnsi"/>
          <w:b/>
          <w:bCs/>
          <w:caps/>
          <w:sz w:val="32"/>
          <w:u w:val="single"/>
          <w:lang w:val="en"/>
        </w:rPr>
        <w:lastRenderedPageBreak/>
        <w:t>special conditions</w:t>
      </w:r>
      <w:bookmarkEnd w:id="10"/>
      <w:r>
        <w:rPr>
          <w:rFonts w:asciiTheme="minorHAnsi" w:hAnsiTheme="minorHAnsi"/>
          <w:b/>
          <w:bCs/>
          <w:caps/>
          <w:sz w:val="32"/>
          <w:u w:val="single"/>
          <w:lang w:val="en"/>
        </w:rPr>
        <w:t xml:space="preserve"> – commitment procedure</w:t>
      </w:r>
      <w:bookmarkEnd w:id="11"/>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293EC3"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1F8AB372" w:rsidR="00416A7A" w:rsidRPr="003115EA" w:rsidRDefault="003115EA" w:rsidP="00416A7A">
      <w:pPr>
        <w:spacing w:before="120"/>
        <w:jc w:val="both"/>
        <w:rPr>
          <w:rFonts w:asciiTheme="minorHAnsi" w:hAnsiTheme="minorHAnsi" w:cstheme="minorHAnsi"/>
          <w:sz w:val="22"/>
          <w:lang w:val="en-GB"/>
        </w:rPr>
      </w:pPr>
      <w:r w:rsidRPr="003115EA">
        <w:rPr>
          <w:rFonts w:asciiTheme="minorHAnsi" w:hAnsiTheme="minorHAnsi" w:cstheme="minorHAnsi"/>
          <w:smallCaps/>
          <w:szCs w:val="22"/>
          <w:lang w:val="en-GB"/>
        </w:rPr>
        <w:t>E</w:t>
      </w:r>
      <w:r w:rsidRPr="003115EA">
        <w:rPr>
          <w:rFonts w:asciiTheme="minorHAnsi" w:hAnsiTheme="minorHAnsi" w:cstheme="minorHAnsi"/>
          <w:smallCaps/>
          <w:sz w:val="22"/>
          <w:szCs w:val="22"/>
          <w:lang w:val="en-GB"/>
        </w:rPr>
        <w:t xml:space="preserve">xpertise </w:t>
      </w:r>
      <w:r w:rsidRPr="003115EA">
        <w:rPr>
          <w:rFonts w:asciiTheme="minorHAnsi" w:hAnsiTheme="minorHAnsi" w:cstheme="minorHAnsi"/>
          <w:smallCaps/>
          <w:szCs w:val="22"/>
          <w:lang w:val="en-GB"/>
        </w:rPr>
        <w:t>F</w:t>
      </w:r>
      <w:r w:rsidRPr="003115EA">
        <w:rPr>
          <w:rFonts w:asciiTheme="minorHAnsi" w:hAnsiTheme="minorHAnsi" w:cstheme="minorHAnsi"/>
          <w:smallCaps/>
          <w:sz w:val="22"/>
          <w:szCs w:val="22"/>
          <w:lang w:val="en-GB"/>
        </w:rPr>
        <w:t xml:space="preserve">rance </w:t>
      </w:r>
      <w:r w:rsidR="00DE1070" w:rsidRPr="003115EA">
        <w:rPr>
          <w:rFonts w:asciiTheme="minorHAnsi" w:hAnsiTheme="minorHAnsi" w:cstheme="minorHAnsi"/>
          <w:sz w:val="22"/>
          <w:lang w:val="en"/>
        </w:rPr>
        <w:t xml:space="preserve">asks the </w:t>
      </w:r>
      <w:r w:rsidR="00DE1070" w:rsidRPr="003115EA">
        <w:rPr>
          <w:rFonts w:asciiTheme="minorHAnsi" w:hAnsiTheme="minorHAnsi" w:cstheme="minorHAnsi"/>
          <w:smallCaps/>
          <w:sz w:val="22"/>
          <w:lang w:val="en"/>
        </w:rPr>
        <w:t>Contractor</w:t>
      </w:r>
      <w:r w:rsidR="00DE1070" w:rsidRPr="003115EA">
        <w:rPr>
          <w:rFonts w:asciiTheme="minorHAnsi" w:hAnsiTheme="minorHAnsi" w:cstheme="minorHAnsi"/>
          <w:sz w:val="22"/>
          <w:lang w:val="en"/>
        </w:rPr>
        <w:t xml:space="preserve">, which accepts the same, to perform the services and deliver the services under the </w:t>
      </w:r>
      <w:r w:rsidR="00DE1070" w:rsidRPr="003115EA">
        <w:rPr>
          <w:rFonts w:asciiTheme="minorHAnsi" w:hAnsiTheme="minorHAnsi" w:cstheme="minorHAnsi"/>
          <w:smallCaps/>
          <w:sz w:val="22"/>
          <w:lang w:val="en"/>
        </w:rPr>
        <w:t xml:space="preserve">Contract </w:t>
      </w:r>
      <w:r w:rsidR="00DE1070"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2" w:name="_Toc140836305"/>
      <w:r w:rsidRPr="00F2235E">
        <w:rPr>
          <w:rFonts w:asciiTheme="minorHAnsi" w:hAnsiTheme="minorHAnsi"/>
          <w:b/>
          <w:bCs/>
          <w:caps/>
          <w:sz w:val="24"/>
          <w:u w:val="single"/>
          <w:lang w:val="en"/>
        </w:rPr>
        <w:lastRenderedPageBreak/>
        <w:t>Object of the contract</w:t>
      </w:r>
      <w:bookmarkEnd w:id="12"/>
    </w:p>
    <w:p w14:paraId="767C017D" w14:textId="461D1F5A"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ins w:id="13" w:author="t-trung.bui" w:date="2025-07-28T16:45:00Z">
        <w:r w:rsidR="00912A02" w:rsidRPr="00F15931">
          <w:rPr>
            <w:rFonts w:asciiTheme="minorHAnsi" w:hAnsiTheme="minorHAnsi" w:cs="Arial"/>
            <w:i/>
            <w:iCs/>
            <w:highlight w:val="yellow"/>
            <w:lang w:val="en"/>
          </w:rPr>
          <w:t>Identification of a power transmission investment program</w:t>
        </w:r>
      </w:ins>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06"/>
      <w:r w:rsidRPr="00F2235E">
        <w:rPr>
          <w:rFonts w:asciiTheme="minorHAnsi" w:hAnsiTheme="minorHAnsi"/>
          <w:b/>
          <w:bCs/>
          <w:caps/>
          <w:sz w:val="24"/>
          <w:u w:val="single"/>
          <w:lang w:val="en"/>
        </w:rPr>
        <w:t>Contractual documents</w:t>
      </w:r>
      <w:bookmarkEnd w:id="14"/>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r w:rsidR="00B12151">
        <w:fldChar w:fldCharType="begin"/>
      </w:r>
      <w:r w:rsidR="00B12151" w:rsidRPr="00293EC3">
        <w:rPr>
          <w:lang w:val="en-GB"/>
          <w:rPrChange w:id="15" w:author="t-trung.bui" w:date="2025-07-30T16:22:00Z">
            <w:rPr/>
          </w:rPrChange>
        </w:rPr>
        <w:instrText xml:space="preserve"> HYPERLINK "https://www.expertisefrance.fr/documents/20182/426622/Expertise+France+%E2%80%93+Code+of+conduct/82cf6060-4768-4b25-8817-ccba1d86e568" </w:instrText>
      </w:r>
      <w:r w:rsidR="00B12151">
        <w:fldChar w:fldCharType="separate"/>
      </w:r>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r w:rsidR="00B12151">
        <w:rPr>
          <w:rStyle w:val="Lienhypertexte"/>
          <w:rFonts w:asciiTheme="minorHAnsi" w:eastAsia="Times New Roman" w:hAnsiTheme="minorHAnsi" w:cstheme="minorHAnsi"/>
          <w:sz w:val="22"/>
          <w:szCs w:val="22"/>
          <w:lang w:val="en"/>
        </w:rPr>
        <w:fldChar w:fldCharType="end"/>
      </w:r>
      <w:r w:rsidRPr="00F2235E">
        <w:rPr>
          <w:rFonts w:asciiTheme="minorHAnsi" w:eastAsia="Times New Roman" w:hAnsiTheme="minorHAnsi" w:cstheme="minorHAnsi"/>
          <w:sz w:val="22"/>
          <w:szCs w:val="22"/>
          <w:lang w:val="en"/>
        </w:rPr>
        <w:t>);</w:t>
      </w:r>
    </w:p>
    <w:p w14:paraId="7844FB60" w14:textId="27F4AFA9" w:rsidR="00110630" w:rsidRPr="00F2235E" w:rsidRDefault="00912A02"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ins w:id="16" w:author="t-trung.bui" w:date="2025-07-28T16:48:00Z">
        <w:r w:rsidRPr="00F2235E" w:rsidDel="00912A02">
          <w:rPr>
            <w:rFonts w:asciiTheme="minorHAnsi" w:hAnsiTheme="minorHAnsi" w:cstheme="minorHAnsi"/>
            <w:szCs w:val="22"/>
            <w:lang w:val="en"/>
          </w:rPr>
          <w:t xml:space="preserve"> </w:t>
        </w:r>
      </w:ins>
      <w:r w:rsidR="00110630" w:rsidRPr="00F2235E">
        <w:rPr>
          <w:rFonts w:asciiTheme="minorHAnsi" w:hAnsiTheme="minorHAnsi" w:cstheme="minorHAnsi"/>
          <w:szCs w:val="22"/>
          <w:lang w:val="en"/>
        </w:rPr>
        <w:t xml:space="preserve">[The purchase orders placed under the </w:t>
      </w:r>
      <w:r w:rsidR="00F2235E">
        <w:rPr>
          <w:rFonts w:asciiTheme="minorHAnsi" w:hAnsiTheme="minorHAnsi" w:cstheme="minorHAnsi"/>
          <w:smallCaps/>
          <w:lang w:val="en"/>
        </w:rPr>
        <w:t>Contract</w:t>
      </w:r>
      <w:r w:rsidR="00110630" w:rsidRPr="00F2235E">
        <w:rPr>
          <w:rFonts w:asciiTheme="minorHAnsi" w:hAnsiTheme="minorHAnsi" w:cstheme="minorHAnsi"/>
          <w:szCs w:val="22"/>
          <w:lang w:val="en"/>
        </w:rPr>
        <w:t xml:space="preserve"> (see Annex 2, attached: purchase order model)]; </w:t>
      </w:r>
    </w:p>
    <w:p w14:paraId="224CFC1F" w14:textId="328CD495"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 for day-to-day supplies and services approved under the Order of 30/03/</w:t>
      </w:r>
      <w:r w:rsidR="00F15931" w:rsidRPr="00F2235E">
        <w:rPr>
          <w:rFonts w:asciiTheme="minorHAnsi" w:hAnsiTheme="minorHAnsi" w:cstheme="minorHAnsi"/>
          <w:szCs w:val="22"/>
          <w:lang w:val="en"/>
        </w:rPr>
        <w:t>2021</w:t>
      </w:r>
      <w:r w:rsidR="00F15931">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17" w:name="_Toc140836307"/>
      <w:bookmarkStart w:id="18" w:name="_Toc392669631"/>
      <w:r w:rsidRPr="000D19AC">
        <w:rPr>
          <w:rFonts w:asciiTheme="minorHAnsi" w:hAnsiTheme="minorHAnsi"/>
          <w:b/>
          <w:bCs/>
          <w:caps/>
          <w:sz w:val="24"/>
          <w:u w:val="single"/>
          <w:lang w:val="en"/>
        </w:rPr>
        <w:lastRenderedPageBreak/>
        <w:t>General characteristics of the Contract</w:t>
      </w:r>
      <w:bookmarkEnd w:id="17"/>
    </w:p>
    <w:p w14:paraId="20523B0D" w14:textId="77777777" w:rsidR="000A6E96" w:rsidRPr="000D19AC" w:rsidRDefault="00204CC9" w:rsidP="005204FC">
      <w:pPr>
        <w:pStyle w:val="Titre2"/>
        <w:rPr>
          <w:rFonts w:asciiTheme="minorHAnsi" w:hAnsiTheme="minorHAnsi" w:cstheme="minorHAnsi"/>
          <w:i/>
          <w:sz w:val="22"/>
          <w:szCs w:val="22"/>
        </w:rPr>
      </w:pPr>
      <w:bookmarkStart w:id="19" w:name="_Toc140836308"/>
      <w:r w:rsidRPr="000D19AC">
        <w:rPr>
          <w:rFonts w:asciiTheme="minorHAnsi" w:hAnsiTheme="minorHAnsi" w:cstheme="minorHAnsi"/>
          <w:sz w:val="22"/>
          <w:szCs w:val="22"/>
          <w:lang w:val="en"/>
        </w:rPr>
        <w:t>Form of the Contract</w:t>
      </w:r>
      <w:bookmarkEnd w:id="18"/>
      <w:bookmarkEnd w:id="19"/>
      <w:r w:rsidRPr="000D19AC">
        <w:rPr>
          <w:rFonts w:asciiTheme="minorHAnsi" w:hAnsiTheme="minorHAnsi" w:cstheme="minorHAnsi"/>
          <w:sz w:val="22"/>
          <w:szCs w:val="22"/>
          <w:lang w:val="en"/>
        </w:rPr>
        <w:t xml:space="preserve"> </w:t>
      </w:r>
    </w:p>
    <w:p w14:paraId="407BE0F3" w14:textId="32A36034" w:rsidR="005554F6" w:rsidRPr="000D19AC" w:rsidRDefault="00204CC9" w:rsidP="005554F6">
      <w:pPr>
        <w:pStyle w:val="v"/>
        <w:widowControl w:val="0"/>
        <w:spacing w:before="120" w:after="240"/>
        <w:ind w:left="556" w:firstLine="0"/>
        <w:rPr>
          <w:rFonts w:asciiTheme="minorHAnsi" w:hAnsiTheme="minorHAnsi" w:cstheme="minorHAnsi"/>
          <w:szCs w:val="22"/>
          <w:lang w:val="en-GB"/>
        </w:rPr>
      </w:pPr>
      <w:bookmarkStart w:id="20" w:name="_Toc392669632"/>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mixed public contract: it contains one </w:t>
      </w:r>
      <w:ins w:id="21" w:author="Thioro SARR" w:date="2025-08-06T11:57:00Z">
        <w:r w:rsidR="00F15931">
          <w:rPr>
            <w:rFonts w:asciiTheme="minorHAnsi" w:hAnsiTheme="minorHAnsi" w:cstheme="minorHAnsi"/>
            <w:szCs w:val="22"/>
            <w:lang w:val="en"/>
          </w:rPr>
          <w:t xml:space="preserve">Fixed-Price </w:t>
        </w:r>
      </w:ins>
      <w:r w:rsidRPr="000D19AC">
        <w:rPr>
          <w:rFonts w:asciiTheme="minorHAnsi" w:hAnsiTheme="minorHAnsi" w:cstheme="minorHAnsi"/>
          <w:szCs w:val="22"/>
          <w:lang w:val="en"/>
        </w:rPr>
        <w:t xml:space="preserve">element and an order-based element defined as follows:  </w:t>
      </w:r>
    </w:p>
    <w:tbl>
      <w:tblPr>
        <w:tblStyle w:val="Grilledutableau"/>
        <w:tblW w:w="6712" w:type="dxa"/>
        <w:tblInd w:w="556" w:type="dxa"/>
        <w:tblLook w:val="04A0" w:firstRow="1" w:lastRow="0" w:firstColumn="1" w:lastColumn="0" w:noHBand="0" w:noVBand="1"/>
        <w:tblPrChange w:id="22" w:author="Thioro SARR" w:date="2025-08-06T11:59:00Z">
          <w:tblPr>
            <w:tblStyle w:val="Grilledutableau"/>
            <w:tblW w:w="5993" w:type="dxa"/>
            <w:tblInd w:w="556" w:type="dxa"/>
            <w:tblLook w:val="04A0" w:firstRow="1" w:lastRow="0" w:firstColumn="1" w:lastColumn="0" w:noHBand="0" w:noVBand="1"/>
          </w:tblPr>
        </w:tblPrChange>
      </w:tblPr>
      <w:tblGrid>
        <w:gridCol w:w="1595"/>
        <w:gridCol w:w="5117"/>
        <w:tblGridChange w:id="23">
          <w:tblGrid>
            <w:gridCol w:w="1210"/>
            <w:gridCol w:w="4783"/>
          </w:tblGrid>
        </w:tblGridChange>
      </w:tblGrid>
      <w:tr w:rsidR="001F7664" w:rsidRPr="00293EC3" w14:paraId="72C890D0" w14:textId="6CF3B704" w:rsidTr="00F15931">
        <w:trPr>
          <w:trHeight w:val="1023"/>
        </w:trPr>
        <w:tc>
          <w:tcPr>
            <w:tcW w:w="1595" w:type="dxa"/>
            <w:vAlign w:val="center"/>
            <w:tcPrChange w:id="24" w:author="Thioro SARR" w:date="2025-08-06T11:59:00Z">
              <w:tcPr>
                <w:tcW w:w="1210" w:type="dxa"/>
                <w:vAlign w:val="center"/>
              </w:tcPr>
            </w:tcPrChange>
          </w:tcPr>
          <w:p w14:paraId="6B71AA42" w14:textId="2BF97DF4" w:rsidR="001F7664" w:rsidRPr="00F15931" w:rsidRDefault="001F7664" w:rsidP="000F52C5">
            <w:pPr>
              <w:pStyle w:val="v"/>
              <w:widowControl w:val="0"/>
              <w:spacing w:before="60" w:after="60"/>
              <w:ind w:left="0" w:firstLine="0"/>
              <w:jc w:val="left"/>
              <w:rPr>
                <w:rFonts w:asciiTheme="minorHAnsi" w:hAnsiTheme="minorHAnsi" w:cstheme="minorHAnsi"/>
                <w:szCs w:val="22"/>
                <w:lang w:val="en-GB"/>
              </w:rPr>
            </w:pPr>
            <w:r w:rsidRPr="000D19AC">
              <w:rPr>
                <w:rFonts w:asciiTheme="minorHAnsi" w:hAnsiTheme="minorHAnsi" w:cstheme="minorHAnsi"/>
                <w:szCs w:val="22"/>
                <w:lang w:val="en"/>
              </w:rPr>
              <w:t>Fixed-price element</w:t>
            </w:r>
          </w:p>
        </w:tc>
        <w:tc>
          <w:tcPr>
            <w:tcW w:w="5117" w:type="dxa"/>
            <w:vAlign w:val="center"/>
            <w:tcPrChange w:id="25" w:author="Thioro SARR" w:date="2025-08-06T11:59:00Z">
              <w:tcPr>
                <w:tcW w:w="4783" w:type="dxa"/>
                <w:vAlign w:val="center"/>
              </w:tcPr>
            </w:tcPrChange>
          </w:tcPr>
          <w:p w14:paraId="3DBEA2C0" w14:textId="74F0F037" w:rsidR="00F81804" w:rsidRDefault="00F15931" w:rsidP="000F52C5">
            <w:pPr>
              <w:pStyle w:val="v"/>
              <w:widowControl w:val="0"/>
              <w:spacing w:before="60" w:after="60"/>
              <w:ind w:left="0" w:firstLine="0"/>
              <w:jc w:val="left"/>
              <w:rPr>
                <w:ins w:id="26" w:author="Thioro SARR" w:date="2025-08-06T11:58:00Z"/>
                <w:rFonts w:asciiTheme="minorHAnsi" w:hAnsiTheme="minorHAnsi" w:cstheme="minorHAnsi"/>
                <w:szCs w:val="22"/>
                <w:lang w:val="en"/>
              </w:rPr>
            </w:pPr>
            <w:ins w:id="27" w:author="Thioro SARR" w:date="2025-08-06T11:58:00Z">
              <w:r w:rsidRPr="00716AE1">
                <w:rPr>
                  <w:rFonts w:asciiTheme="minorHAnsi" w:hAnsiTheme="minorHAnsi" w:cstheme="minorHAnsi"/>
                  <w:szCs w:val="22"/>
                  <w:lang w:val="en"/>
                </w:rPr>
                <w:t>Task 1: Collect information on the power transmission investment plan</w:t>
              </w:r>
            </w:ins>
          </w:p>
          <w:p w14:paraId="029D99F8" w14:textId="319159D0" w:rsidR="00F15931" w:rsidRPr="00F15931" w:rsidRDefault="00F15931" w:rsidP="000F52C5">
            <w:pPr>
              <w:pStyle w:val="v"/>
              <w:widowControl w:val="0"/>
              <w:spacing w:before="60" w:after="60"/>
              <w:ind w:left="0" w:firstLine="0"/>
              <w:jc w:val="left"/>
              <w:rPr>
                <w:rFonts w:asciiTheme="minorHAnsi" w:hAnsiTheme="minorHAnsi" w:cstheme="minorHAnsi"/>
                <w:szCs w:val="22"/>
                <w:highlight w:val="yellow"/>
                <w:lang w:val="en-GB"/>
              </w:rPr>
            </w:pPr>
            <w:ins w:id="28" w:author="Thioro SARR" w:date="2025-08-06T11:58:00Z">
              <w:r w:rsidRPr="00716AE1">
                <w:rPr>
                  <w:rFonts w:asciiTheme="minorHAnsi" w:hAnsiTheme="minorHAnsi" w:cstheme="minorHAnsi"/>
                  <w:szCs w:val="22"/>
                  <w:lang w:val="en"/>
                </w:rPr>
                <w:t>Task 2: screening of subprojects</w:t>
              </w:r>
            </w:ins>
          </w:p>
        </w:tc>
      </w:tr>
      <w:tr w:rsidR="001F7664" w:rsidRPr="00293EC3" w14:paraId="0A0431E8" w14:textId="0C25AFF9" w:rsidTr="00F15931">
        <w:trPr>
          <w:trHeight w:val="1147"/>
        </w:trPr>
        <w:tc>
          <w:tcPr>
            <w:tcW w:w="1595" w:type="dxa"/>
            <w:tcBorders>
              <w:bottom w:val="single" w:sz="4" w:space="0" w:color="auto"/>
            </w:tcBorders>
            <w:vAlign w:val="center"/>
            <w:tcPrChange w:id="29" w:author="Thioro SARR" w:date="2025-08-06T11:59:00Z">
              <w:tcPr>
                <w:tcW w:w="1210" w:type="dxa"/>
                <w:tcBorders>
                  <w:bottom w:val="single" w:sz="4" w:space="0" w:color="auto"/>
                </w:tcBorders>
                <w:vAlign w:val="center"/>
              </w:tcPr>
            </w:tcPrChange>
          </w:tcPr>
          <w:p w14:paraId="13687087" w14:textId="004705AC" w:rsidR="001F7664" w:rsidRPr="00F15931" w:rsidRDefault="001F7664" w:rsidP="000F52C5">
            <w:pPr>
              <w:pStyle w:val="v"/>
              <w:widowControl w:val="0"/>
              <w:spacing w:before="60" w:after="60"/>
              <w:ind w:left="0" w:firstLine="0"/>
              <w:jc w:val="left"/>
              <w:rPr>
                <w:rFonts w:asciiTheme="minorHAnsi" w:hAnsiTheme="minorHAnsi" w:cstheme="minorHAnsi"/>
                <w:szCs w:val="22"/>
                <w:lang w:val="en-GB"/>
              </w:rPr>
            </w:pPr>
            <w:r w:rsidRPr="000D19AC">
              <w:rPr>
                <w:rFonts w:asciiTheme="minorHAnsi" w:hAnsiTheme="minorHAnsi" w:cstheme="minorHAnsi"/>
                <w:szCs w:val="22"/>
                <w:lang w:val="en"/>
              </w:rPr>
              <w:t>Order-based element</w:t>
            </w:r>
            <w:ins w:id="30" w:author="Thioro SARR" w:date="2025-08-06T11:58:00Z">
              <w:r w:rsidR="00F15931">
                <w:rPr>
                  <w:rFonts w:asciiTheme="minorHAnsi" w:hAnsiTheme="minorHAnsi" w:cstheme="minorHAnsi"/>
                  <w:szCs w:val="22"/>
                  <w:lang w:val="en"/>
                </w:rPr>
                <w:t xml:space="preserve"> (Optional)</w:t>
              </w:r>
            </w:ins>
          </w:p>
        </w:tc>
        <w:tc>
          <w:tcPr>
            <w:tcW w:w="5117" w:type="dxa"/>
            <w:tcBorders>
              <w:bottom w:val="single" w:sz="4" w:space="0" w:color="auto"/>
            </w:tcBorders>
            <w:vAlign w:val="center"/>
            <w:tcPrChange w:id="31" w:author="Thioro SARR" w:date="2025-08-06T11:59:00Z">
              <w:tcPr>
                <w:tcW w:w="4783" w:type="dxa"/>
                <w:tcBorders>
                  <w:bottom w:val="single" w:sz="4" w:space="0" w:color="auto"/>
                </w:tcBorders>
                <w:vAlign w:val="center"/>
              </w:tcPr>
            </w:tcPrChange>
          </w:tcPr>
          <w:p w14:paraId="28F7AA3B" w14:textId="77777777" w:rsidR="001F7664" w:rsidRDefault="00F15931" w:rsidP="000F52C5">
            <w:pPr>
              <w:pStyle w:val="v"/>
              <w:widowControl w:val="0"/>
              <w:spacing w:before="60" w:after="60"/>
              <w:ind w:left="0" w:firstLine="0"/>
              <w:jc w:val="left"/>
              <w:rPr>
                <w:ins w:id="32" w:author="Thioro SARR" w:date="2025-08-06T11:59:00Z"/>
                <w:rFonts w:asciiTheme="minorHAnsi" w:hAnsiTheme="minorHAnsi" w:cstheme="minorHAnsi"/>
                <w:szCs w:val="22"/>
                <w:lang w:val="en"/>
              </w:rPr>
            </w:pPr>
            <w:ins w:id="33" w:author="Thioro SARR" w:date="2025-08-06T11:58:00Z">
              <w:r w:rsidRPr="001E302E">
                <w:rPr>
                  <w:rFonts w:asciiTheme="minorHAnsi" w:hAnsiTheme="minorHAnsi" w:cstheme="minorHAnsi"/>
                  <w:szCs w:val="22"/>
                  <w:lang w:val="en"/>
                </w:rPr>
                <w:t xml:space="preserve"> </w:t>
              </w:r>
              <w:r w:rsidRPr="001E302E">
                <w:rPr>
                  <w:rFonts w:asciiTheme="minorHAnsi" w:hAnsiTheme="minorHAnsi" w:cstheme="minorHAnsi"/>
                  <w:szCs w:val="22"/>
                  <w:lang w:val="en"/>
                </w:rPr>
                <w:t>Site visits</w:t>
              </w:r>
              <w:r>
                <w:rPr>
                  <w:rFonts w:asciiTheme="minorHAnsi" w:hAnsiTheme="minorHAnsi" w:cstheme="minorHAnsi"/>
                  <w:szCs w:val="22"/>
                  <w:lang w:val="en"/>
                </w:rPr>
                <w:t xml:space="preserve"> </w:t>
              </w:r>
            </w:ins>
          </w:p>
          <w:p w14:paraId="28B1B35A" w14:textId="6C56E3AC" w:rsidR="00F15931" w:rsidRPr="00F15931" w:rsidRDefault="00F15931" w:rsidP="000F52C5">
            <w:pPr>
              <w:pStyle w:val="v"/>
              <w:widowControl w:val="0"/>
              <w:spacing w:before="60" w:after="60"/>
              <w:ind w:left="0" w:firstLine="0"/>
              <w:jc w:val="left"/>
              <w:rPr>
                <w:rFonts w:asciiTheme="minorHAnsi" w:hAnsiTheme="minorHAnsi" w:cstheme="minorHAnsi"/>
                <w:szCs w:val="22"/>
                <w:highlight w:val="yellow"/>
                <w:lang w:val="en-GB"/>
              </w:rPr>
            </w:pPr>
            <w:ins w:id="34" w:author="Thioro SARR" w:date="2025-08-06T11:59:00Z">
              <w:r>
                <w:rPr>
                  <w:rFonts w:asciiTheme="minorHAnsi" w:hAnsiTheme="minorHAnsi" w:cstheme="minorHAnsi"/>
                  <w:szCs w:val="22"/>
                  <w:lang w:val="en"/>
                </w:rPr>
                <w:t>(</w:t>
              </w:r>
              <w:r w:rsidRPr="001E302E">
                <w:rPr>
                  <w:rFonts w:asciiTheme="minorHAnsi" w:hAnsiTheme="minorHAnsi" w:cstheme="minorHAnsi"/>
                  <w:sz w:val="16"/>
                  <w:szCs w:val="16"/>
                  <w:lang w:val="en"/>
                </w:rPr>
                <w:t>the awarded candidate may be requested to visit the site of selective projects for verification of information and maturity of the projects, during the course of its mission</w:t>
              </w:r>
              <w:r>
                <w:rPr>
                  <w:rFonts w:asciiTheme="minorHAnsi" w:hAnsiTheme="minorHAnsi" w:cstheme="minorHAnsi"/>
                  <w:sz w:val="16"/>
                  <w:szCs w:val="16"/>
                  <w:lang w:val="en"/>
                </w:rPr>
                <w:t>)</w:t>
              </w:r>
            </w:ins>
          </w:p>
        </w:tc>
      </w:tr>
    </w:tbl>
    <w:p w14:paraId="12F301F1" w14:textId="2B74EFFF" w:rsidR="006730A3" w:rsidRPr="000D19AC" w:rsidRDefault="006730A3" w:rsidP="002F2D1F">
      <w:pPr>
        <w:pStyle w:val="v"/>
        <w:widowControl w:val="0"/>
        <w:spacing w:before="240" w:after="240"/>
        <w:ind w:left="556" w:firstLine="0"/>
        <w:rPr>
          <w:rFonts w:asciiTheme="minorHAnsi" w:hAnsiTheme="minorHAnsi" w:cstheme="minorHAnsi"/>
          <w:szCs w:val="22"/>
          <w:lang w:val="en-GB"/>
        </w:rPr>
      </w:pPr>
      <w:r w:rsidRPr="000D19AC">
        <w:rPr>
          <w:rFonts w:asciiTheme="minorHAnsi" w:hAnsiTheme="minorHAnsi" w:cstheme="minorHAnsi"/>
          <w:szCs w:val="22"/>
          <w:lang w:val="en"/>
        </w:rPr>
        <w:t>“Purchase order” items are defined b</w:t>
      </w:r>
      <w:r w:rsidRPr="00F15931">
        <w:rPr>
          <w:rFonts w:asciiTheme="minorHAnsi" w:hAnsiTheme="minorHAnsi" w:cstheme="minorHAnsi"/>
          <w:szCs w:val="22"/>
          <w:lang w:val="en"/>
        </w:rPr>
        <w:t xml:space="preserve">y </w:t>
      </w:r>
      <w:r w:rsidRPr="00393CCE">
        <w:rPr>
          <w:rFonts w:asciiTheme="minorHAnsi" w:hAnsiTheme="minorHAnsi" w:cstheme="minorHAnsi"/>
          <w:szCs w:val="22"/>
          <w:lang w:val="en"/>
        </w:rPr>
        <w:t>Articles R. 2162-13 and R.2162-14 of the CCP</w:t>
      </w:r>
      <w:r w:rsidRPr="000D19AC">
        <w:rPr>
          <w:rFonts w:asciiTheme="minorHAnsi" w:hAnsiTheme="minorHAnsi" w:cstheme="minorHAnsi"/>
          <w:szCs w:val="22"/>
          <w:lang w:val="en"/>
        </w:rPr>
        <w:t xml:space="preserve"> and are executed as and when said purchase orders are issued.</w:t>
      </w:r>
    </w:p>
    <w:p w14:paraId="0F9E3A05" w14:textId="38AE873A" w:rsidR="005554F6" w:rsidRPr="000D19AC" w:rsidRDefault="00204CC9" w:rsidP="005554F6">
      <w:pPr>
        <w:pStyle w:val="v"/>
        <w:widowControl w:val="0"/>
        <w:spacing w:before="120" w:after="24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is broken down into the following tranches:</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293EC3" w14:paraId="473D09E0" w14:textId="6A08B26F" w:rsidTr="00A8561A">
        <w:tc>
          <w:tcPr>
            <w:tcW w:w="9220" w:type="dxa"/>
            <w:gridSpan w:val="3"/>
            <w:vAlign w:val="center"/>
          </w:tcPr>
          <w:p w14:paraId="44247F86" w14:textId="6DBC40A4" w:rsidR="005554F6" w:rsidRPr="00393CCE" w:rsidRDefault="005554F6" w:rsidP="000F52C5">
            <w:pPr>
              <w:pStyle w:val="v"/>
              <w:widowControl w:val="0"/>
              <w:spacing w:before="60" w:after="60"/>
              <w:ind w:left="0" w:firstLine="0"/>
              <w:jc w:val="left"/>
              <w:rPr>
                <w:rFonts w:asciiTheme="minorHAnsi" w:hAnsiTheme="minorHAnsi" w:cstheme="minorHAnsi"/>
                <w:b/>
                <w:smallCaps/>
                <w:szCs w:val="22"/>
                <w:highlight w:val="yellow"/>
                <w:lang w:val="en-GB"/>
              </w:rPr>
            </w:pPr>
            <w:r w:rsidRPr="00393CCE">
              <w:rPr>
                <w:rFonts w:asciiTheme="minorHAnsi" w:hAnsiTheme="minorHAnsi" w:cstheme="minorHAnsi"/>
                <w:b/>
                <w:bCs/>
                <w:smallCaps/>
                <w:szCs w:val="22"/>
                <w:lang w:val="en"/>
              </w:rPr>
              <w:t>Firm tranche</w:t>
            </w:r>
          </w:p>
        </w:tc>
      </w:tr>
      <w:tr w:rsidR="000F52C5" w:rsidRPr="00293EC3" w14:paraId="22464FA5" w14:textId="2DEE2E7E" w:rsidTr="00A8561A">
        <w:tc>
          <w:tcPr>
            <w:tcW w:w="1112" w:type="dxa"/>
            <w:vAlign w:val="center"/>
          </w:tcPr>
          <w:p w14:paraId="0BB0BA2F" w14:textId="54F52B4D" w:rsidR="000F52C5" w:rsidRPr="00393CCE" w:rsidRDefault="000F52C5" w:rsidP="000F52C5">
            <w:pPr>
              <w:pStyle w:val="v"/>
              <w:widowControl w:val="0"/>
              <w:spacing w:before="60" w:after="60"/>
              <w:ind w:left="0" w:firstLine="0"/>
              <w:jc w:val="left"/>
              <w:rPr>
                <w:rFonts w:asciiTheme="minorHAnsi" w:hAnsiTheme="minorHAnsi" w:cstheme="minorHAnsi"/>
                <w:szCs w:val="22"/>
                <w:lang w:val="en-GB"/>
              </w:rPr>
            </w:pPr>
            <w:r w:rsidRPr="000D19AC">
              <w:rPr>
                <w:rFonts w:asciiTheme="minorHAnsi" w:hAnsiTheme="minorHAnsi" w:cstheme="minorHAnsi"/>
                <w:szCs w:val="22"/>
                <w:lang w:val="en"/>
              </w:rPr>
              <w:t>Item 1</w:t>
            </w:r>
          </w:p>
        </w:tc>
        <w:tc>
          <w:tcPr>
            <w:tcW w:w="4848" w:type="dxa"/>
            <w:vAlign w:val="center"/>
          </w:tcPr>
          <w:p w14:paraId="15E34E74" w14:textId="7D38DFDD" w:rsidR="000F52C5" w:rsidRPr="00393CCE" w:rsidRDefault="00F81804" w:rsidP="000F52C5">
            <w:pPr>
              <w:pStyle w:val="v"/>
              <w:widowControl w:val="0"/>
              <w:spacing w:before="60" w:after="60"/>
              <w:ind w:left="0" w:firstLine="0"/>
              <w:jc w:val="left"/>
              <w:rPr>
                <w:rFonts w:asciiTheme="minorHAnsi" w:hAnsiTheme="minorHAnsi" w:cstheme="minorHAnsi"/>
                <w:szCs w:val="22"/>
                <w:highlight w:val="yellow"/>
                <w:lang w:val="en-GB"/>
              </w:rPr>
            </w:pPr>
            <w:ins w:id="35" w:author="Thioro SARR" w:date="2025-08-05T12:18:00Z">
              <w:r w:rsidRPr="00716AE1">
                <w:rPr>
                  <w:rFonts w:asciiTheme="minorHAnsi" w:hAnsiTheme="minorHAnsi" w:cstheme="minorHAnsi"/>
                  <w:szCs w:val="22"/>
                  <w:lang w:val="en"/>
                </w:rPr>
                <w:t>Task 1: Collect information on the power transmission investment plan</w:t>
              </w:r>
            </w:ins>
          </w:p>
        </w:tc>
        <w:tc>
          <w:tcPr>
            <w:tcW w:w="3260" w:type="dxa"/>
            <w:vAlign w:val="center"/>
          </w:tcPr>
          <w:p w14:paraId="4C458684" w14:textId="7E9389F7" w:rsidR="000F52C5" w:rsidRPr="000D19AC" w:rsidRDefault="000F52C5" w:rsidP="00756C20">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Fixed-price</w:t>
            </w:r>
            <w:r w:rsidR="00756C20" w:rsidRPr="000D19AC" w:rsidDel="00756C20">
              <w:rPr>
                <w:rFonts w:asciiTheme="minorHAnsi" w:hAnsiTheme="minorHAnsi" w:cstheme="minorHAnsi"/>
                <w:szCs w:val="22"/>
                <w:highlight w:val="yellow"/>
                <w:lang w:val="en"/>
              </w:rPr>
              <w:t xml:space="preserve"> </w:t>
            </w:r>
            <w:r w:rsidRPr="000D19AC">
              <w:rPr>
                <w:rFonts w:asciiTheme="minorHAnsi" w:hAnsiTheme="minorHAnsi" w:cstheme="minorHAnsi"/>
                <w:szCs w:val="22"/>
                <w:highlight w:val="yellow"/>
                <w:lang w:val="en"/>
              </w:rPr>
              <w:t>- item</w:t>
            </w:r>
          </w:p>
        </w:tc>
      </w:tr>
      <w:tr w:rsidR="000F52C5" w:rsidRPr="00293EC3" w14:paraId="3F775190" w14:textId="01E85F93" w:rsidTr="00A8561A">
        <w:tc>
          <w:tcPr>
            <w:tcW w:w="1112" w:type="dxa"/>
            <w:vAlign w:val="center"/>
          </w:tcPr>
          <w:p w14:paraId="7E6A30AC" w14:textId="455FBE6E" w:rsidR="000F52C5" w:rsidRPr="00393CCE" w:rsidRDefault="000F52C5" w:rsidP="000F52C5">
            <w:pPr>
              <w:pStyle w:val="v"/>
              <w:widowControl w:val="0"/>
              <w:spacing w:before="60" w:after="60"/>
              <w:ind w:left="0" w:firstLine="0"/>
              <w:jc w:val="left"/>
              <w:rPr>
                <w:rFonts w:asciiTheme="minorHAnsi" w:hAnsiTheme="minorHAnsi" w:cstheme="minorHAnsi"/>
                <w:szCs w:val="22"/>
                <w:lang w:val="en-GB"/>
              </w:rPr>
            </w:pPr>
            <w:r w:rsidRPr="000D19AC">
              <w:rPr>
                <w:rFonts w:asciiTheme="minorHAnsi" w:hAnsiTheme="minorHAnsi" w:cstheme="minorHAnsi"/>
                <w:szCs w:val="22"/>
                <w:lang w:val="en"/>
              </w:rPr>
              <w:t>Item 2</w:t>
            </w:r>
          </w:p>
        </w:tc>
        <w:tc>
          <w:tcPr>
            <w:tcW w:w="4848" w:type="dxa"/>
            <w:vAlign w:val="center"/>
          </w:tcPr>
          <w:p w14:paraId="4ADA3E7B" w14:textId="37AAB859" w:rsidR="000F52C5" w:rsidRPr="00393CCE" w:rsidRDefault="00F81804" w:rsidP="000F52C5">
            <w:pPr>
              <w:pStyle w:val="v"/>
              <w:widowControl w:val="0"/>
              <w:spacing w:before="60" w:after="60"/>
              <w:ind w:left="0" w:firstLine="0"/>
              <w:jc w:val="left"/>
              <w:rPr>
                <w:rFonts w:asciiTheme="minorHAnsi" w:hAnsiTheme="minorHAnsi" w:cstheme="minorHAnsi"/>
                <w:szCs w:val="22"/>
                <w:highlight w:val="yellow"/>
                <w:lang w:val="en-GB"/>
              </w:rPr>
            </w:pPr>
            <w:ins w:id="36" w:author="Thioro SARR" w:date="2025-08-05T12:19:00Z">
              <w:r w:rsidRPr="00716AE1">
                <w:rPr>
                  <w:rFonts w:asciiTheme="minorHAnsi" w:hAnsiTheme="minorHAnsi" w:cstheme="minorHAnsi"/>
                  <w:szCs w:val="22"/>
                  <w:lang w:val="en"/>
                </w:rPr>
                <w:t>Task 2: screening of subprojects</w:t>
              </w:r>
              <w:r>
                <w:rPr>
                  <w:rFonts w:asciiTheme="minorHAnsi" w:hAnsiTheme="minorHAnsi" w:cstheme="minorHAnsi"/>
                  <w:szCs w:val="22"/>
                  <w:lang w:val="en"/>
                </w:rPr>
                <w:t xml:space="preserve"> </w:t>
              </w:r>
            </w:ins>
          </w:p>
        </w:tc>
        <w:tc>
          <w:tcPr>
            <w:tcW w:w="3260" w:type="dxa"/>
            <w:vAlign w:val="center"/>
          </w:tcPr>
          <w:p w14:paraId="319BC23C" w14:textId="7157B9BA" w:rsidR="000F52C5" w:rsidRPr="000D19AC" w:rsidRDefault="000F52C5" w:rsidP="00F15931">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w:t>
            </w:r>
            <w:r w:rsidR="00F15931" w:rsidRPr="000D19AC">
              <w:rPr>
                <w:rFonts w:asciiTheme="minorHAnsi" w:hAnsiTheme="minorHAnsi" w:cstheme="minorHAnsi"/>
                <w:szCs w:val="22"/>
                <w:highlight w:val="yellow"/>
                <w:lang w:val="en"/>
              </w:rPr>
              <w:t>price item</w:t>
            </w:r>
          </w:p>
        </w:tc>
      </w:tr>
      <w:tr w:rsidR="005554F6" w:rsidRPr="00293EC3" w14:paraId="11AF1AE7" w14:textId="74162F06" w:rsidTr="00A8561A">
        <w:tc>
          <w:tcPr>
            <w:tcW w:w="9220" w:type="dxa"/>
            <w:gridSpan w:val="3"/>
            <w:vAlign w:val="center"/>
          </w:tcPr>
          <w:p w14:paraId="562CD9DF" w14:textId="1FD4F7FC" w:rsidR="005554F6" w:rsidRPr="00393CCE" w:rsidRDefault="005554F6" w:rsidP="00F15931">
            <w:pPr>
              <w:pStyle w:val="v"/>
              <w:widowControl w:val="0"/>
              <w:spacing w:before="60" w:after="60"/>
              <w:ind w:left="0" w:firstLine="0"/>
              <w:jc w:val="left"/>
              <w:rPr>
                <w:rFonts w:asciiTheme="minorHAnsi" w:hAnsiTheme="minorHAnsi" w:cstheme="minorHAnsi"/>
                <w:b/>
                <w:smallCaps/>
                <w:szCs w:val="22"/>
                <w:highlight w:val="yellow"/>
                <w:lang w:val="en-GB"/>
              </w:rPr>
            </w:pPr>
            <w:r w:rsidRPr="00393CCE">
              <w:rPr>
                <w:rFonts w:asciiTheme="minorHAnsi" w:hAnsiTheme="minorHAnsi" w:cstheme="minorHAnsi"/>
                <w:b/>
                <w:bCs/>
                <w:smallCaps/>
                <w:szCs w:val="22"/>
                <w:lang w:val="en"/>
              </w:rPr>
              <w:t>Optional tranche</w:t>
            </w:r>
          </w:p>
        </w:tc>
      </w:tr>
      <w:tr w:rsidR="000F52C5" w:rsidRPr="00293EC3" w14:paraId="78BAE6D6" w14:textId="6DE89D48" w:rsidTr="00A8561A">
        <w:tc>
          <w:tcPr>
            <w:tcW w:w="1112" w:type="dxa"/>
            <w:vAlign w:val="center"/>
          </w:tcPr>
          <w:p w14:paraId="05A7D00F" w14:textId="13AF75B4" w:rsidR="000F52C5" w:rsidRPr="00393CCE" w:rsidRDefault="000F52C5" w:rsidP="000F52C5">
            <w:pPr>
              <w:pStyle w:val="v"/>
              <w:widowControl w:val="0"/>
              <w:spacing w:before="60" w:after="60"/>
              <w:ind w:left="0" w:firstLine="0"/>
              <w:jc w:val="left"/>
              <w:rPr>
                <w:rFonts w:asciiTheme="minorHAnsi" w:hAnsiTheme="minorHAnsi" w:cstheme="minorHAnsi"/>
                <w:szCs w:val="22"/>
                <w:lang w:val="en-GB"/>
              </w:rPr>
            </w:pPr>
            <w:r w:rsidRPr="000D19AC">
              <w:rPr>
                <w:rFonts w:asciiTheme="minorHAnsi" w:hAnsiTheme="minorHAnsi" w:cstheme="minorHAnsi"/>
                <w:szCs w:val="22"/>
                <w:lang w:val="en"/>
              </w:rPr>
              <w:t>Item 3</w:t>
            </w:r>
          </w:p>
        </w:tc>
        <w:tc>
          <w:tcPr>
            <w:tcW w:w="4848" w:type="dxa"/>
            <w:vAlign w:val="center"/>
          </w:tcPr>
          <w:p w14:paraId="7E79712B" w14:textId="77777777" w:rsidR="00F15931" w:rsidRDefault="00F81804" w:rsidP="000F52C5">
            <w:pPr>
              <w:pStyle w:val="v"/>
              <w:widowControl w:val="0"/>
              <w:spacing w:before="60" w:after="60"/>
              <w:ind w:left="0" w:firstLine="0"/>
              <w:jc w:val="left"/>
              <w:rPr>
                <w:ins w:id="37" w:author="Thioro SARR" w:date="2025-08-06T11:59:00Z"/>
                <w:rFonts w:asciiTheme="minorHAnsi" w:hAnsiTheme="minorHAnsi" w:cstheme="minorHAnsi"/>
                <w:szCs w:val="22"/>
                <w:lang w:val="en"/>
              </w:rPr>
            </w:pPr>
            <w:ins w:id="38" w:author="Thioro SARR" w:date="2025-08-05T12:19:00Z">
              <w:r w:rsidRPr="001E302E">
                <w:rPr>
                  <w:rFonts w:asciiTheme="minorHAnsi" w:hAnsiTheme="minorHAnsi" w:cstheme="minorHAnsi"/>
                  <w:szCs w:val="22"/>
                  <w:lang w:val="en"/>
                </w:rPr>
                <w:t xml:space="preserve"> Site</w:t>
              </w:r>
              <w:r w:rsidRPr="001E302E">
                <w:rPr>
                  <w:rFonts w:asciiTheme="minorHAnsi" w:hAnsiTheme="minorHAnsi" w:cstheme="minorHAnsi"/>
                  <w:szCs w:val="22"/>
                  <w:lang w:val="en"/>
                </w:rPr>
                <w:t xml:space="preserve"> visits </w:t>
              </w:r>
            </w:ins>
          </w:p>
          <w:p w14:paraId="11E59583" w14:textId="599549F3" w:rsidR="000F52C5" w:rsidRPr="00393CCE" w:rsidRDefault="00F15931" w:rsidP="00F15931">
            <w:pPr>
              <w:pStyle w:val="v"/>
              <w:widowControl w:val="0"/>
              <w:spacing w:before="60" w:after="60"/>
              <w:ind w:left="0" w:firstLine="0"/>
              <w:jc w:val="left"/>
              <w:rPr>
                <w:rFonts w:asciiTheme="minorHAnsi" w:hAnsiTheme="minorHAnsi" w:cstheme="minorHAnsi"/>
                <w:szCs w:val="22"/>
                <w:highlight w:val="yellow"/>
                <w:lang w:val="en-GB"/>
              </w:rPr>
            </w:pPr>
            <w:ins w:id="39" w:author="Thioro SARR" w:date="2025-08-06T11:59:00Z">
              <w:r>
                <w:rPr>
                  <w:rFonts w:asciiTheme="minorHAnsi" w:hAnsiTheme="minorHAnsi" w:cstheme="minorHAnsi"/>
                  <w:szCs w:val="22"/>
                  <w:lang w:val="en"/>
                </w:rPr>
                <w:t>(</w:t>
              </w:r>
            </w:ins>
            <w:ins w:id="40" w:author="Thioro SARR" w:date="2025-08-05T12:19:00Z">
              <w:r w:rsidR="00F81804" w:rsidRPr="00393CCE">
                <w:rPr>
                  <w:rFonts w:asciiTheme="minorHAnsi" w:hAnsiTheme="minorHAnsi" w:cstheme="minorHAnsi"/>
                  <w:sz w:val="16"/>
                  <w:szCs w:val="16"/>
                  <w:lang w:val="en"/>
                </w:rPr>
                <w:t>the awarded candidate may be requested to visit the site of selective projects for verification of information and maturity of the projects, during the course of its mission</w:t>
              </w:r>
            </w:ins>
            <w:ins w:id="41" w:author="Thioro SARR" w:date="2025-08-06T11:59:00Z">
              <w:r>
                <w:rPr>
                  <w:rFonts w:asciiTheme="minorHAnsi" w:hAnsiTheme="minorHAnsi" w:cstheme="minorHAnsi"/>
                  <w:sz w:val="16"/>
                  <w:szCs w:val="16"/>
                  <w:lang w:val="en"/>
                </w:rPr>
                <w:t>)</w:t>
              </w:r>
            </w:ins>
          </w:p>
        </w:tc>
        <w:tc>
          <w:tcPr>
            <w:tcW w:w="3260" w:type="dxa"/>
            <w:vAlign w:val="center"/>
          </w:tcPr>
          <w:p w14:paraId="2FA56FB3" w14:textId="4B3428E2" w:rsidR="000F52C5" w:rsidRPr="000D19AC" w:rsidRDefault="000F52C5" w:rsidP="00756C20">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purchase order-</w:t>
            </w:r>
            <w:r w:rsidR="00393CCE" w:rsidRPr="000D19AC">
              <w:rPr>
                <w:rFonts w:asciiTheme="minorHAnsi" w:hAnsiTheme="minorHAnsi" w:cstheme="minorHAnsi"/>
                <w:szCs w:val="22"/>
                <w:highlight w:val="yellow"/>
                <w:lang w:val="en"/>
              </w:rPr>
              <w:t>based item</w:t>
            </w:r>
          </w:p>
        </w:tc>
      </w:tr>
    </w:tbl>
    <w:p w14:paraId="49AC16E6" w14:textId="04AFEF4B" w:rsidR="00204CC9" w:rsidRPr="000D19AC" w:rsidRDefault="00A246CE" w:rsidP="002F2D1F">
      <w:pPr>
        <w:pStyle w:val="v"/>
        <w:widowControl w:val="0"/>
        <w:spacing w:before="240" w:after="240"/>
        <w:ind w:left="556" w:firstLine="0"/>
        <w:rPr>
          <w:rFonts w:asciiTheme="minorHAnsi" w:hAnsiTheme="minorHAnsi" w:cstheme="minorHAnsi"/>
          <w:szCs w:val="22"/>
          <w:lang w:val="en-GB"/>
        </w:rPr>
      </w:pPr>
      <w:r w:rsidRPr="000D19AC">
        <w:rPr>
          <w:rFonts w:asciiTheme="minorHAnsi" w:hAnsiTheme="minorHAnsi" w:cstheme="minorHAnsi"/>
          <w:szCs w:val="22"/>
          <w:lang w:val="en"/>
        </w:rPr>
        <w:t>“Purchase order” items are defined by Articles R. 2162-13 and R.2162-14 of the CCP and are executed as and when said purchase orders are issued.</w:t>
      </w:r>
    </w:p>
    <w:p w14:paraId="69F763B2" w14:textId="4B3CFAC2" w:rsidR="000A6E96" w:rsidRPr="000D19AC" w:rsidRDefault="000A6E96" w:rsidP="00F72033">
      <w:pPr>
        <w:pStyle w:val="Titre2"/>
        <w:spacing w:before="120" w:after="60"/>
        <w:rPr>
          <w:rFonts w:asciiTheme="minorHAnsi" w:hAnsiTheme="minorHAnsi" w:cstheme="minorHAnsi"/>
          <w:sz w:val="22"/>
          <w:szCs w:val="22"/>
          <w:lang w:val="en-GB"/>
        </w:rPr>
      </w:pPr>
      <w:bookmarkStart w:id="42" w:name="_Toc140836309"/>
      <w:r w:rsidRPr="000D19AC">
        <w:rPr>
          <w:rFonts w:asciiTheme="minorHAnsi" w:hAnsiTheme="minorHAnsi" w:cstheme="minorHAnsi"/>
          <w:sz w:val="22"/>
          <w:szCs w:val="22"/>
          <w:lang w:val="en"/>
        </w:rPr>
        <w:t xml:space="preserve">Term </w:t>
      </w:r>
      <w:bookmarkEnd w:id="20"/>
      <w:r w:rsidRPr="000D19AC">
        <w:rPr>
          <w:rFonts w:asciiTheme="minorHAnsi" w:hAnsiTheme="minorHAnsi" w:cstheme="minorHAnsi"/>
          <w:sz w:val="22"/>
          <w:szCs w:val="22"/>
          <w:lang w:val="en"/>
        </w:rPr>
        <w:t>of the Contract</w:t>
      </w:r>
      <w:bookmarkEnd w:id="42"/>
    </w:p>
    <w:p w14:paraId="52B8A451" w14:textId="7A18B452"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ins w:id="43" w:author="t-trung.bui" w:date="2025-07-28T16:52:00Z">
        <w:r w:rsidR="003A6C10" w:rsidRPr="00393CCE">
          <w:rPr>
            <w:rFonts w:asciiTheme="minorHAnsi" w:hAnsiTheme="minorHAnsi" w:cstheme="minorHAnsi"/>
            <w:szCs w:val="22"/>
            <w:highlight w:val="yellow"/>
            <w:lang w:val="en"/>
          </w:rPr>
          <w:t>0</w:t>
        </w:r>
      </w:ins>
      <w:ins w:id="44" w:author="t-trung.bui" w:date="2025-07-28T16:56:00Z">
        <w:r w:rsidR="003A6C10" w:rsidRPr="00393CCE">
          <w:rPr>
            <w:rFonts w:asciiTheme="minorHAnsi" w:hAnsiTheme="minorHAnsi" w:cstheme="minorHAnsi"/>
            <w:szCs w:val="22"/>
            <w:highlight w:val="yellow"/>
            <w:lang w:val="en"/>
          </w:rPr>
          <w:t>6</w:t>
        </w:r>
      </w:ins>
      <w:ins w:id="45" w:author="t-trung.bui" w:date="2025-07-28T16:52:00Z">
        <w:r w:rsidR="003A6C10" w:rsidRPr="000D19AC">
          <w:rPr>
            <w:rFonts w:asciiTheme="minorHAnsi" w:hAnsiTheme="minorHAnsi" w:cstheme="minorHAnsi"/>
            <w:szCs w:val="22"/>
            <w:lang w:val="en"/>
          </w:rPr>
          <w:t xml:space="preserve"> </w:t>
        </w:r>
      </w:ins>
      <w:r w:rsidRPr="000D19AC">
        <w:rPr>
          <w:rFonts w:asciiTheme="minorHAnsi" w:hAnsiTheme="minorHAnsi" w:cstheme="minorHAnsi"/>
          <w:szCs w:val="22"/>
          <w:lang w:val="en"/>
        </w:rPr>
        <w:t xml:space="preserve">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5E64C926"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BFE98D8" w14:textId="62F45455" w:rsidR="007056F7" w:rsidRPr="000D19AC" w:rsidRDefault="007056F7" w:rsidP="00DD169A">
      <w:pPr>
        <w:pStyle w:val="v"/>
        <w:widowControl w:val="0"/>
        <w:spacing w:before="120"/>
        <w:ind w:left="556" w:firstLine="0"/>
        <w:rPr>
          <w:rFonts w:asciiTheme="minorHAnsi" w:hAnsiTheme="minorHAnsi" w:cstheme="minorHAnsi"/>
          <w:szCs w:val="22"/>
          <w:lang w:val="en-GB"/>
        </w:rPr>
      </w:pPr>
    </w:p>
    <w:p w14:paraId="313A6F2F" w14:textId="1D873AA9" w:rsidR="001E12A9" w:rsidRPr="00F41A62" w:rsidRDefault="001E12A9" w:rsidP="001E12A9">
      <w:pPr>
        <w:pStyle w:val="Titre2"/>
        <w:spacing w:before="120" w:after="60"/>
        <w:rPr>
          <w:rFonts w:asciiTheme="minorHAnsi" w:hAnsiTheme="minorHAnsi" w:cstheme="minorHAnsi"/>
          <w:sz w:val="22"/>
          <w:szCs w:val="22"/>
          <w:lang w:val="en-GB"/>
        </w:rPr>
      </w:pPr>
      <w:bookmarkStart w:id="46" w:name="_Toc140836310"/>
      <w:r w:rsidRPr="00F41A62">
        <w:rPr>
          <w:rFonts w:asciiTheme="minorHAnsi" w:hAnsiTheme="minorHAnsi" w:cstheme="minorHAnsi"/>
          <w:sz w:val="22"/>
          <w:szCs w:val="22"/>
          <w:lang w:val="en"/>
        </w:rPr>
        <w:lastRenderedPageBreak/>
        <w:t>Commencement and deadline of service provision</w:t>
      </w:r>
      <w:bookmarkEnd w:id="46"/>
    </w:p>
    <w:p w14:paraId="29C83A50" w14:textId="02D18D48"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service provision</w:t>
      </w:r>
      <w:ins w:id="47" w:author="t-trung.bui" w:date="2025-07-28T16:54:00Z">
        <w:r w:rsidR="003A6C10">
          <w:rPr>
            <w:rFonts w:asciiTheme="minorHAnsi" w:hAnsiTheme="minorHAnsi" w:cstheme="minorHAnsi"/>
            <w:szCs w:val="22"/>
            <w:lang w:val="en"/>
          </w:rPr>
          <w:t xml:space="preserve"> </w:t>
        </w:r>
      </w:ins>
      <w:r w:rsidRPr="00F41A62">
        <w:rPr>
          <w:rFonts w:asciiTheme="minorHAnsi" w:hAnsiTheme="minorHAnsi" w:cstheme="minorHAnsi"/>
          <w:szCs w:val="22"/>
          <w:lang w:val="en"/>
        </w:rPr>
        <w:t xml:space="preserve">deadline under this </w:t>
      </w:r>
      <w:r w:rsidRPr="00F41A62">
        <w:rPr>
          <w:rFonts w:asciiTheme="minorHAnsi" w:hAnsiTheme="minorHAnsi" w:cstheme="minorHAnsi"/>
          <w:smallCaps/>
          <w:szCs w:val="22"/>
          <w:lang w:val="en"/>
        </w:rPr>
        <w:t>Contract</w:t>
      </w:r>
      <w:ins w:id="48" w:author="t-trung.bui" w:date="2025-07-28T16:55:00Z">
        <w:r w:rsidR="003A6C10">
          <w:rPr>
            <w:rFonts w:asciiTheme="minorHAnsi" w:hAnsiTheme="minorHAnsi" w:cstheme="minorHAnsi"/>
            <w:smallCaps/>
            <w:szCs w:val="22"/>
            <w:lang w:val="en"/>
          </w:rPr>
          <w:t xml:space="preserve"> </w:t>
        </w:r>
      </w:ins>
      <w:r w:rsidRPr="00F41A62">
        <w:rPr>
          <w:rFonts w:asciiTheme="minorHAnsi" w:hAnsiTheme="minorHAnsi" w:cstheme="minorHAnsi"/>
          <w:szCs w:val="22"/>
          <w:lang w:val="en"/>
        </w:rPr>
        <w:t xml:space="preserve">is </w:t>
      </w:r>
      <w:ins w:id="49" w:author="t-trung.bui" w:date="2025-07-28T16:55:00Z">
        <w:r w:rsidR="003A6C10" w:rsidRPr="003A6C10">
          <w:rPr>
            <w:rFonts w:asciiTheme="minorHAnsi" w:hAnsiTheme="minorHAnsi" w:cstheme="minorHAnsi"/>
            <w:szCs w:val="22"/>
            <w:highlight w:val="yellow"/>
            <w:lang w:val="en"/>
            <w:rPrChange w:id="50" w:author="t-trung.bui" w:date="2025-07-28T16:55:00Z">
              <w:rPr>
                <w:rFonts w:asciiTheme="minorHAnsi" w:hAnsiTheme="minorHAnsi" w:cstheme="minorHAnsi"/>
                <w:szCs w:val="22"/>
                <w:lang w:val="en"/>
              </w:rPr>
            </w:rPrChange>
          </w:rPr>
          <w:t>90</w:t>
        </w:r>
        <w:r w:rsidR="003A6C10" w:rsidRPr="00F41A62">
          <w:rPr>
            <w:rFonts w:asciiTheme="minorHAnsi" w:hAnsiTheme="minorHAnsi" w:cstheme="minorHAnsi"/>
            <w:szCs w:val="22"/>
            <w:lang w:val="en"/>
          </w:rPr>
          <w:t xml:space="preserve"> </w:t>
        </w:r>
      </w:ins>
      <w:r w:rsidRPr="00F41A62">
        <w:rPr>
          <w:rFonts w:asciiTheme="minorHAnsi" w:hAnsiTheme="minorHAnsi" w:cstheme="minorHAnsi"/>
          <w:szCs w:val="22"/>
          <w:lang w:val="en"/>
        </w:rPr>
        <w:t xml:space="preserve">days from the award date of this </w:t>
      </w:r>
      <w:r w:rsidRPr="00F41A62">
        <w:rPr>
          <w:rFonts w:asciiTheme="minorHAnsi" w:hAnsiTheme="minorHAnsi" w:cstheme="minorHAnsi"/>
          <w:smallCaps/>
          <w:szCs w:val="22"/>
          <w:lang w:val="en"/>
        </w:rPr>
        <w:t>Contract</w:t>
      </w:r>
      <w:ins w:id="51" w:author="Thioro SARR" w:date="2025-08-06T12:07:00Z">
        <w:r w:rsidR="00393CCE">
          <w:rPr>
            <w:rFonts w:asciiTheme="minorHAnsi" w:hAnsiTheme="minorHAnsi" w:cstheme="minorHAnsi"/>
            <w:smallCaps/>
            <w:szCs w:val="22"/>
            <w:lang w:val="en"/>
          </w:rPr>
          <w:t xml:space="preserve"> </w:t>
        </w:r>
        <w:r w:rsidR="00393CCE" w:rsidRPr="00393CCE">
          <w:rPr>
            <w:rFonts w:asciiTheme="minorHAnsi" w:hAnsiTheme="minorHAnsi" w:cstheme="minorHAnsi"/>
            <w:szCs w:val="22"/>
            <w:lang w:val="en"/>
            <w:rPrChange w:id="52" w:author="Thioro SARR" w:date="2025-08-06T12:08:00Z">
              <w:rPr>
                <w:rFonts w:asciiTheme="minorHAnsi" w:hAnsiTheme="minorHAnsi" w:cstheme="minorHAnsi"/>
                <w:smallCaps/>
                <w:szCs w:val="22"/>
                <w:lang w:val="en"/>
              </w:rPr>
            </w:rPrChange>
          </w:rPr>
          <w:t>for the fixed-price items</w:t>
        </w:r>
      </w:ins>
      <w:ins w:id="53" w:author="Thioro SARR" w:date="2025-08-06T12:08:00Z">
        <w:r w:rsidR="00393CCE" w:rsidRPr="00393CCE">
          <w:rPr>
            <w:rFonts w:asciiTheme="minorHAnsi" w:hAnsiTheme="minorHAnsi" w:cstheme="minorHAnsi"/>
            <w:szCs w:val="22"/>
            <w:lang w:val="en"/>
            <w:rPrChange w:id="54" w:author="Thioro SARR" w:date="2025-08-06T12:08:00Z">
              <w:rPr>
                <w:rFonts w:asciiTheme="minorHAnsi" w:hAnsiTheme="minorHAnsi" w:cstheme="minorHAnsi"/>
                <w:smallCaps/>
                <w:szCs w:val="22"/>
                <w:lang w:val="en"/>
              </w:rPr>
            </w:rPrChange>
          </w:rPr>
          <w:t xml:space="preserve"> (task 1 &amp; 2) and</w:t>
        </w:r>
        <w:r w:rsidR="00393CCE">
          <w:rPr>
            <w:rFonts w:asciiTheme="minorHAnsi" w:hAnsiTheme="minorHAnsi" w:cstheme="minorHAnsi"/>
            <w:smallCaps/>
            <w:szCs w:val="22"/>
            <w:lang w:val="en"/>
          </w:rPr>
          <w:t xml:space="preserve"> </w:t>
        </w:r>
      </w:ins>
      <w:ins w:id="55" w:author="Thioro SARR" w:date="2025-08-06T12:07:00Z">
        <w:r w:rsidR="00393CCE">
          <w:rPr>
            <w:rFonts w:asciiTheme="minorHAnsi" w:hAnsiTheme="minorHAnsi" w:cstheme="minorHAnsi"/>
            <w:smallCaps/>
            <w:szCs w:val="22"/>
            <w:lang w:val="en"/>
          </w:rPr>
          <w:t xml:space="preserve"> </w:t>
        </w:r>
      </w:ins>
      <w:ins w:id="56" w:author="Thioro SARR" w:date="2025-08-06T12:08:00Z">
        <w:r w:rsidR="00393CCE">
          <w:rPr>
            <w:rFonts w:asciiTheme="minorHAnsi" w:hAnsiTheme="minorHAnsi" w:cstheme="minorHAnsi"/>
            <w:szCs w:val="22"/>
            <w:lang w:val="en"/>
          </w:rPr>
          <w:t xml:space="preserve">will </w:t>
        </w:r>
      </w:ins>
      <w:r w:rsidRPr="00F41A62">
        <w:rPr>
          <w:rFonts w:asciiTheme="minorHAnsi" w:hAnsiTheme="minorHAnsi" w:cstheme="minorHAnsi"/>
          <w:szCs w:val="22"/>
          <w:lang w:val="en"/>
        </w:rPr>
        <w:t>be specified in each purchase order</w:t>
      </w:r>
      <w:del w:id="57" w:author="Thioro SARR" w:date="2025-08-06T12:08:00Z">
        <w:r w:rsidRPr="00F41A62" w:rsidDel="00393CCE">
          <w:rPr>
            <w:rFonts w:asciiTheme="minorHAnsi" w:hAnsiTheme="minorHAnsi" w:cstheme="minorHAnsi"/>
            <w:szCs w:val="22"/>
            <w:lang w:val="en"/>
          </w:rPr>
          <w:delText>]</w:delText>
        </w:r>
      </w:del>
      <w:ins w:id="58" w:author="Thioro SARR" w:date="2025-08-06T12:08:00Z">
        <w:r w:rsidR="00393CCE">
          <w:rPr>
            <w:rFonts w:asciiTheme="minorHAnsi" w:hAnsiTheme="minorHAnsi" w:cstheme="minorHAnsi"/>
            <w:szCs w:val="22"/>
            <w:lang w:val="en"/>
          </w:rPr>
          <w:t xml:space="preserve"> for </w:t>
        </w:r>
      </w:ins>
      <w:ins w:id="59" w:author="Thioro SARR" w:date="2025-08-06T12:09:00Z">
        <w:r w:rsidR="00393CCE">
          <w:rPr>
            <w:rFonts w:asciiTheme="minorHAnsi" w:hAnsiTheme="minorHAnsi" w:cstheme="minorHAnsi"/>
            <w:szCs w:val="22"/>
            <w:lang w:val="en"/>
          </w:rPr>
          <w:t>Purchase order – based element (Site Visits)</w:t>
        </w:r>
      </w:ins>
      <w:r w:rsidRPr="00F41A62">
        <w:rPr>
          <w:rFonts w:asciiTheme="minorHAnsi" w:hAnsiTheme="minorHAnsi" w:cstheme="minorHAnsi"/>
          <w:szCs w:val="22"/>
          <w:lang w:val="en"/>
        </w:rPr>
        <w:t>.</w:t>
      </w:r>
    </w:p>
    <w:p w14:paraId="0171D98C" w14:textId="2D85AFAE"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09969C38" w:rsidR="00ED6301" w:rsidRPr="00F41A62" w:rsidRDefault="00ED6301" w:rsidP="00ED6301">
      <w:pPr>
        <w:pStyle w:val="Titre2"/>
        <w:spacing w:before="120" w:after="60"/>
        <w:rPr>
          <w:rFonts w:asciiTheme="minorHAnsi" w:hAnsiTheme="minorHAnsi" w:cstheme="minorHAnsi"/>
          <w:sz w:val="22"/>
          <w:szCs w:val="22"/>
          <w:lang w:val="en-GB"/>
        </w:rPr>
      </w:pPr>
      <w:bookmarkStart w:id="60" w:name="_Toc140836311"/>
      <w:r w:rsidRPr="00F41A62">
        <w:rPr>
          <w:rFonts w:asciiTheme="minorHAnsi" w:hAnsiTheme="minorHAnsi" w:cstheme="minorHAnsi"/>
          <w:sz w:val="22"/>
          <w:szCs w:val="22"/>
          <w:lang w:val="en"/>
        </w:rPr>
        <w:t>Procedure for the issuance of purchase orders</w:t>
      </w:r>
      <w:bookmarkEnd w:id="60"/>
    </w:p>
    <w:p w14:paraId="0A2D29AA" w14:textId="3F79FDD1"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 and when the need arises:</w:t>
      </w:r>
    </w:p>
    <w:p w14:paraId="01A4120D" w14:textId="061229A7" w:rsidR="00ED6301" w:rsidRPr="00F41A62" w:rsidRDefault="00312220" w:rsidP="00ED6301">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0E5529CC" w14:textId="4B2CD900"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74312141" w14:textId="61DDAFBD"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BD5B9C5" w14:textId="6177DE8B"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7144777B" w14:textId="1FF6445A"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AA89D5F" w14:textId="007EE186"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61AA30BB" w14:textId="7D7926A5"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Purchase orders will be issued by e-mail to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w:t>
      </w:r>
    </w:p>
    <w:p w14:paraId="591C735D" w14:textId="008E0C2A" w:rsidR="00ED6301" w:rsidRPr="00F41A62" w:rsidRDefault="00ED6301" w:rsidP="00ED6301">
      <w:pPr>
        <w:pStyle w:val="Titre2"/>
        <w:spacing w:before="120" w:after="60"/>
        <w:rPr>
          <w:rFonts w:asciiTheme="minorHAnsi" w:hAnsiTheme="minorHAnsi" w:cstheme="minorHAnsi"/>
          <w:sz w:val="22"/>
          <w:szCs w:val="22"/>
          <w:lang w:val="en-GB"/>
        </w:rPr>
      </w:pPr>
      <w:bookmarkStart w:id="61" w:name="_Toc140836312"/>
      <w:r w:rsidRPr="00F41A62">
        <w:rPr>
          <w:rFonts w:asciiTheme="minorHAnsi" w:hAnsiTheme="minorHAnsi" w:cstheme="minorHAnsi"/>
          <w:sz w:val="22"/>
          <w:szCs w:val="22"/>
          <w:lang w:val="en"/>
        </w:rPr>
        <w:t>Firming-up of order tranches</w:t>
      </w:r>
      <w:bookmarkEnd w:id="61"/>
    </w:p>
    <w:p w14:paraId="3382932C" w14:textId="0951F270" w:rsidR="003B5A58" w:rsidRPr="00F41A62" w:rsidRDefault="003B5A58" w:rsidP="00393CCE">
      <w:pPr>
        <w:pStyle w:val="v"/>
        <w:widowControl w:val="0"/>
        <w:numPr>
          <w:ilvl w:val="1"/>
          <w:numId w:val="10"/>
        </w:numPr>
        <w:spacing w:before="120"/>
        <w:rPr>
          <w:rFonts w:asciiTheme="minorHAnsi" w:hAnsiTheme="minorHAnsi" w:cstheme="minorHAnsi"/>
          <w:szCs w:val="22"/>
          <w:lang w:val="en-GB"/>
        </w:rPr>
      </w:pPr>
      <w:r w:rsidRPr="00F41A62">
        <w:rPr>
          <w:rFonts w:asciiTheme="minorHAnsi" w:hAnsiTheme="minorHAnsi" w:cstheme="minorHAnsi"/>
          <w:szCs w:val="22"/>
          <w:lang w:val="en"/>
        </w:rPr>
        <w:t xml:space="preserve">The services due under the firm tranche </w:t>
      </w:r>
      <w:ins w:id="62" w:author="Thioro SARR" w:date="2025-08-06T12:10:00Z">
        <w:r w:rsidR="00393CCE">
          <w:rPr>
            <w:rFonts w:asciiTheme="minorHAnsi" w:hAnsiTheme="minorHAnsi" w:cstheme="minorHAnsi"/>
            <w:szCs w:val="22"/>
            <w:lang w:val="en"/>
          </w:rPr>
          <w:t xml:space="preserve">(Task 1 &amp; Task 2) </w:t>
        </w:r>
      </w:ins>
      <w:r w:rsidRPr="00F41A62">
        <w:rPr>
          <w:rFonts w:asciiTheme="minorHAnsi" w:hAnsiTheme="minorHAnsi" w:cstheme="minorHAnsi"/>
          <w:szCs w:val="22"/>
          <w:lang w:val="en"/>
        </w:rPr>
        <w:t xml:space="preserve">are triggered on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award date.</w:t>
      </w:r>
    </w:p>
    <w:p w14:paraId="3354D767" w14:textId="231A65CF" w:rsidR="003B5A58" w:rsidRPr="00F41A62" w:rsidRDefault="003B5A58" w:rsidP="00393CCE">
      <w:pPr>
        <w:pStyle w:val="v"/>
        <w:widowControl w:val="0"/>
        <w:numPr>
          <w:ilvl w:val="1"/>
          <w:numId w:val="10"/>
        </w:numPr>
        <w:spacing w:before="120"/>
        <w:rPr>
          <w:rFonts w:asciiTheme="minorHAnsi" w:hAnsiTheme="minorHAnsi" w:cstheme="minorHAnsi"/>
          <w:szCs w:val="22"/>
          <w:lang w:val="en-GB"/>
        </w:rPr>
      </w:pPr>
      <w:r w:rsidRPr="00F41A62">
        <w:rPr>
          <w:rFonts w:asciiTheme="minorHAnsi" w:hAnsiTheme="minorHAnsi" w:cstheme="minorHAnsi"/>
          <w:szCs w:val="22"/>
          <w:lang w:val="en"/>
        </w:rPr>
        <w:t xml:space="preserve">Each optional tranche may be firmed up by a signed </w:t>
      </w:r>
      <w:ins w:id="63" w:author="Thioro SARR" w:date="2025-08-05T12:29:00Z">
        <w:r w:rsidR="00756C20">
          <w:rPr>
            <w:rFonts w:asciiTheme="minorHAnsi" w:hAnsiTheme="minorHAnsi" w:cstheme="minorHAnsi"/>
            <w:szCs w:val="22"/>
            <w:lang w:val="en"/>
          </w:rPr>
          <w:t>Purchase</w:t>
        </w:r>
        <w:r w:rsidR="00756C20" w:rsidRPr="00F41A62">
          <w:rPr>
            <w:rFonts w:asciiTheme="minorHAnsi" w:hAnsiTheme="minorHAnsi" w:cstheme="minorHAnsi"/>
            <w:szCs w:val="22"/>
            <w:lang w:val="en"/>
          </w:rPr>
          <w:t xml:space="preserve"> </w:t>
        </w:r>
      </w:ins>
      <w:r w:rsidRPr="00F41A62">
        <w:rPr>
          <w:rFonts w:asciiTheme="minorHAnsi" w:hAnsiTheme="minorHAnsi" w:cstheme="minorHAnsi"/>
          <w:szCs w:val="22"/>
          <w:lang w:val="en"/>
        </w:rPr>
        <w:t xml:space="preserve">order issued by Expertise France. </w:t>
      </w:r>
    </w:p>
    <w:p w14:paraId="58D84AC8" w14:textId="72EEB9BC" w:rsidR="00E849ED" w:rsidRPr="00F41A62" w:rsidRDefault="003B5A58" w:rsidP="0041382E">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Should any optional tranche not be firmed up,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 xml:space="preserve"> may not claim any form of indemnity.</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4" w:name="_Toc140836313"/>
      <w:r w:rsidRPr="00F41A62">
        <w:rPr>
          <w:rFonts w:asciiTheme="minorHAnsi" w:hAnsiTheme="minorHAnsi"/>
          <w:b/>
          <w:bCs/>
          <w:caps/>
          <w:sz w:val="24"/>
          <w:u w:val="single"/>
          <w:lang w:val="en"/>
        </w:rPr>
        <w:t>Financial provisions</w:t>
      </w:r>
      <w:bookmarkEnd w:id="64"/>
    </w:p>
    <w:p w14:paraId="6A71B181" w14:textId="77777777" w:rsidR="00393CCE" w:rsidRDefault="00E849ED" w:rsidP="00393CCE">
      <w:pPr>
        <w:pStyle w:val="Titre2"/>
        <w:spacing w:before="120" w:after="60"/>
        <w:rPr>
          <w:ins w:id="65" w:author="Thioro SARR" w:date="2025-08-06T12:13:00Z"/>
          <w:lang w:val="en"/>
        </w:rPr>
      </w:pPr>
      <w:bookmarkStart w:id="66" w:name="_Toc524095228"/>
      <w:bookmarkStart w:id="67" w:name="_Toc392669634"/>
      <w:bookmarkStart w:id="68" w:name="_Toc140836314"/>
      <w:r w:rsidRPr="00F41A62">
        <w:rPr>
          <w:rFonts w:asciiTheme="minorHAnsi" w:hAnsiTheme="minorHAnsi" w:cstheme="minorHAnsi"/>
          <w:sz w:val="22"/>
          <w:szCs w:val="22"/>
          <w:lang w:val="en"/>
        </w:rPr>
        <w:t>Amount of the Contract</w:t>
      </w:r>
      <w:bookmarkEnd w:id="66"/>
      <w:bookmarkEnd w:id="67"/>
      <w:bookmarkEnd w:id="68"/>
    </w:p>
    <w:p w14:paraId="2180F67D" w14:textId="77777777" w:rsidR="003A6201" w:rsidRDefault="00F53E95" w:rsidP="00393CCE">
      <w:pPr>
        <w:pStyle w:val="Titre2"/>
        <w:spacing w:before="120" w:after="60"/>
        <w:rPr>
          <w:ins w:id="69" w:author="Thioro SARR" w:date="2025-08-06T12:15:00Z"/>
          <w:lang w:val="en"/>
        </w:rPr>
      </w:pPr>
      <w:r w:rsidRPr="00F41A62">
        <w:rPr>
          <w:lang w:val="en"/>
        </w:rPr>
        <w:t xml:space="preserve">The amount of the </w:t>
      </w:r>
      <w:r w:rsidRPr="00F41A62">
        <w:rPr>
          <w:smallCaps/>
          <w:lang w:val="en"/>
        </w:rPr>
        <w:t xml:space="preserve">Contract </w:t>
      </w:r>
      <w:r w:rsidRPr="00F41A62">
        <w:rPr>
          <w:lang w:val="en"/>
        </w:rPr>
        <w:t xml:space="preserve">is: </w:t>
      </w:r>
      <w:r w:rsidRPr="00F41A62">
        <w:rPr>
          <w:highlight w:val="yellow"/>
          <w:lang w:val="en"/>
        </w:rPr>
        <w:t>State amount</w:t>
      </w:r>
      <w:r w:rsidRPr="00F41A62">
        <w:rPr>
          <w:lang w:val="en"/>
        </w:rPr>
        <w:t xml:space="preserve"> in € exc. VAT</w:t>
      </w:r>
      <w:ins w:id="70" w:author="Thioro SARR" w:date="2025-08-06T12:14:00Z">
        <w:r w:rsidR="003A6201">
          <w:rPr>
            <w:lang w:val="en"/>
          </w:rPr>
          <w:t xml:space="preserve"> </w:t>
        </w:r>
      </w:ins>
    </w:p>
    <w:p w14:paraId="2EE20BC9" w14:textId="6FA1D496" w:rsidR="00F53E95" w:rsidRPr="00F41A62" w:rsidRDefault="00F53E95" w:rsidP="00393CCE">
      <w:pPr>
        <w:pStyle w:val="Titre2"/>
        <w:spacing w:before="120" w:after="60"/>
        <w:rPr>
          <w:lang w:val="en-GB"/>
        </w:rPr>
      </w:pPr>
    </w:p>
    <w:p w14:paraId="30EAD89D" w14:textId="11F19904"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ins w:id="71" w:author="Thioro SARR" w:date="2025-08-06T12:16:00Z">
        <w:r w:rsidR="003A6201">
          <w:rPr>
            <w:rFonts w:asciiTheme="minorHAnsi" w:hAnsiTheme="minorHAnsi" w:cstheme="minorHAnsi"/>
            <w:szCs w:val="22"/>
            <w:lang w:val="en"/>
          </w:rPr>
          <w:t xml:space="preserve"> (Detailed Cost breakdown </w:t>
        </w:r>
      </w:ins>
      <w:ins w:id="72" w:author="Thioro SARR" w:date="2025-08-06T12:17:00Z">
        <w:r w:rsidR="003A6201">
          <w:rPr>
            <w:rFonts w:asciiTheme="minorHAnsi" w:hAnsiTheme="minorHAnsi" w:cstheme="minorHAnsi"/>
            <w:szCs w:val="22"/>
            <w:lang w:val="en"/>
          </w:rPr>
          <w:t>to be provides in the attached Annex “</w:t>
        </w:r>
        <w:r w:rsidR="003A6201" w:rsidRPr="003A6201">
          <w:rPr>
            <w:rFonts w:asciiTheme="minorHAnsi" w:hAnsiTheme="minorHAnsi" w:cstheme="minorHAnsi"/>
            <w:szCs w:val="22"/>
            <w:lang w:val="en"/>
          </w:rPr>
          <w:t>Costs matrix - NPT Transmission Investment Program</w:t>
        </w:r>
        <w:r w:rsidR="003A6201">
          <w:rPr>
            <w:rFonts w:asciiTheme="minorHAnsi" w:hAnsiTheme="minorHAnsi" w:cstheme="minorHAnsi"/>
            <w:szCs w:val="22"/>
            <w:lang w:val="en"/>
          </w:rPr>
          <w:t xml:space="preserve">” </w:t>
        </w:r>
      </w:ins>
      <w:r w:rsidRPr="00F41A62">
        <w:rPr>
          <w:rFonts w:asciiTheme="minorHAnsi" w:hAnsiTheme="minorHAnsi" w:cstheme="minorHAnsi"/>
          <w:szCs w:val="22"/>
          <w:lang w:val="en"/>
        </w:rPr>
        <w:t>:</w:t>
      </w:r>
    </w:p>
    <w:p w14:paraId="013C30BB" w14:textId="61D6E242" w:rsidR="00F94043" w:rsidRDefault="00F94043" w:rsidP="0041382E">
      <w:pPr>
        <w:pStyle w:val="u"/>
        <w:widowControl w:val="0"/>
        <w:numPr>
          <w:ilvl w:val="12"/>
          <w:numId w:val="0"/>
        </w:numPr>
        <w:spacing w:before="240" w:after="120"/>
        <w:ind w:left="561"/>
        <w:jc w:val="left"/>
        <w:rPr>
          <w:ins w:id="73" w:author="Thioro SARR" w:date="2025-08-06T12:17:00Z"/>
          <w:rFonts w:asciiTheme="minorHAnsi" w:hAnsiTheme="minorHAnsi" w:cstheme="minorHAnsi"/>
          <w:szCs w:val="22"/>
        </w:rPr>
      </w:pPr>
    </w:p>
    <w:p w14:paraId="0BB2D62C" w14:textId="681D5B5C" w:rsidR="003A6201" w:rsidRDefault="003A6201" w:rsidP="0041382E">
      <w:pPr>
        <w:pStyle w:val="u"/>
        <w:widowControl w:val="0"/>
        <w:numPr>
          <w:ilvl w:val="12"/>
          <w:numId w:val="0"/>
        </w:numPr>
        <w:spacing w:before="240" w:after="120"/>
        <w:ind w:left="561"/>
        <w:jc w:val="left"/>
        <w:rPr>
          <w:ins w:id="74" w:author="Thioro SARR" w:date="2025-08-06T12:17:00Z"/>
          <w:rFonts w:asciiTheme="minorHAnsi" w:hAnsiTheme="minorHAnsi" w:cstheme="minorHAnsi"/>
          <w:szCs w:val="22"/>
        </w:rPr>
      </w:pPr>
    </w:p>
    <w:p w14:paraId="4946D4BA" w14:textId="77777777" w:rsidR="003A6201" w:rsidRPr="00722AD6" w:rsidRDefault="003A6201" w:rsidP="0041382E">
      <w:pPr>
        <w:pStyle w:val="u"/>
        <w:widowControl w:val="0"/>
        <w:numPr>
          <w:ilvl w:val="12"/>
          <w:numId w:val="0"/>
        </w:numPr>
        <w:spacing w:before="240" w:after="120"/>
        <w:ind w:left="561"/>
        <w:jc w:val="left"/>
        <w:rPr>
          <w:rFonts w:asciiTheme="minorHAnsi" w:hAnsiTheme="minorHAnsi" w:cstheme="minorHAnsi"/>
          <w:szCs w:val="22"/>
        </w:rPr>
      </w:pPr>
    </w:p>
    <w:tbl>
      <w:tblPr>
        <w:tblStyle w:val="Grilledutableau"/>
        <w:tblW w:w="8795" w:type="dxa"/>
        <w:tblInd w:w="556" w:type="dxa"/>
        <w:tblLook w:val="04A0" w:firstRow="1" w:lastRow="0" w:firstColumn="1" w:lastColumn="0" w:noHBand="0" w:noVBand="1"/>
      </w:tblPr>
      <w:tblGrid>
        <w:gridCol w:w="1424"/>
        <w:gridCol w:w="3827"/>
        <w:gridCol w:w="3544"/>
      </w:tblGrid>
      <w:tr w:rsidR="00F10406" w:rsidRPr="00722AD6" w14:paraId="3628A807" w14:textId="431D25DF" w:rsidTr="003A6201">
        <w:trPr>
          <w:trHeight w:val="537"/>
        </w:trPr>
        <w:tc>
          <w:tcPr>
            <w:tcW w:w="1424" w:type="dxa"/>
            <w:vAlign w:val="center"/>
          </w:tcPr>
          <w:p w14:paraId="7D262104" w14:textId="02FD4443" w:rsidR="00F10406" w:rsidRPr="00722AD6" w:rsidRDefault="00F10406" w:rsidP="00EF1BFA">
            <w:pPr>
              <w:pStyle w:val="v"/>
              <w:widowControl w:val="0"/>
              <w:spacing w:before="60" w:after="60"/>
              <w:ind w:left="0" w:firstLine="0"/>
              <w:jc w:val="left"/>
              <w:rPr>
                <w:rFonts w:asciiTheme="minorHAnsi" w:hAnsiTheme="minorHAnsi" w:cstheme="minorHAnsi"/>
                <w:b/>
                <w:szCs w:val="22"/>
              </w:rPr>
            </w:pPr>
            <w:r w:rsidRPr="00722AD6">
              <w:rPr>
                <w:rFonts w:asciiTheme="minorHAnsi" w:hAnsiTheme="minorHAnsi" w:cstheme="minorHAnsi"/>
                <w:b/>
                <w:bCs/>
                <w:szCs w:val="22"/>
                <w:lang w:val="en"/>
              </w:rPr>
              <w:lastRenderedPageBreak/>
              <w:t>ITEM</w:t>
            </w:r>
          </w:p>
        </w:tc>
        <w:tc>
          <w:tcPr>
            <w:tcW w:w="3827" w:type="dxa"/>
            <w:vAlign w:val="center"/>
          </w:tcPr>
          <w:p w14:paraId="3ACD814D" w14:textId="64AD5807" w:rsidR="00F10406" w:rsidRPr="00722AD6" w:rsidRDefault="004F3F83" w:rsidP="006A6224">
            <w:pPr>
              <w:pStyle w:val="v"/>
              <w:widowControl w:val="0"/>
              <w:spacing w:before="60" w:after="60"/>
              <w:ind w:left="0" w:firstLine="0"/>
              <w:jc w:val="center"/>
              <w:rPr>
                <w:rFonts w:asciiTheme="minorHAnsi" w:hAnsiTheme="minorHAnsi" w:cstheme="minorHAnsi"/>
                <w:b/>
                <w:szCs w:val="22"/>
                <w:highlight w:val="yellow"/>
              </w:rPr>
            </w:pPr>
            <w:r w:rsidRPr="00722AD6">
              <w:rPr>
                <w:rFonts w:asciiTheme="minorHAnsi" w:hAnsiTheme="minorHAnsi" w:cstheme="minorHAnsi"/>
                <w:b/>
                <w:bCs/>
                <w:szCs w:val="22"/>
                <w:highlight w:val="yellow"/>
                <w:lang w:val="en"/>
              </w:rPr>
              <w:t>TYPE OF AMOUNT</w:t>
            </w:r>
          </w:p>
        </w:tc>
        <w:tc>
          <w:tcPr>
            <w:tcW w:w="3544" w:type="dxa"/>
            <w:vAlign w:val="center"/>
          </w:tcPr>
          <w:p w14:paraId="78E64D19" w14:textId="2E63BB82" w:rsidR="00F10406" w:rsidRPr="00722AD6" w:rsidRDefault="004F3F83" w:rsidP="00EF1BFA">
            <w:pPr>
              <w:pStyle w:val="v"/>
              <w:widowControl w:val="0"/>
              <w:spacing w:before="60" w:after="60"/>
              <w:ind w:left="0" w:firstLine="0"/>
              <w:jc w:val="center"/>
              <w:rPr>
                <w:rFonts w:asciiTheme="minorHAnsi" w:hAnsiTheme="minorHAnsi" w:cstheme="minorHAnsi"/>
                <w:b/>
                <w:szCs w:val="22"/>
                <w:highlight w:val="yellow"/>
              </w:rPr>
            </w:pPr>
            <w:r w:rsidRPr="00722AD6">
              <w:rPr>
                <w:rFonts w:asciiTheme="minorHAnsi" w:hAnsiTheme="minorHAnsi" w:cstheme="minorHAnsi"/>
                <w:b/>
                <w:bCs/>
                <w:szCs w:val="22"/>
                <w:highlight w:val="yellow"/>
                <w:lang w:val="en"/>
              </w:rPr>
              <w:t>AMOUNT</w:t>
            </w:r>
          </w:p>
        </w:tc>
      </w:tr>
      <w:tr w:rsidR="00F10406" w:rsidRPr="00722AD6" w14:paraId="5DA820A8" w14:textId="37CD9638" w:rsidTr="003A6201">
        <w:tc>
          <w:tcPr>
            <w:tcW w:w="8795" w:type="dxa"/>
            <w:gridSpan w:val="3"/>
            <w:vAlign w:val="center"/>
          </w:tcPr>
          <w:p w14:paraId="50C2D667" w14:textId="27E5D949" w:rsidR="00F10406" w:rsidRPr="00722AD6"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722AD6">
              <w:rPr>
                <w:rFonts w:asciiTheme="minorHAnsi" w:hAnsiTheme="minorHAnsi" w:cstheme="minorHAnsi"/>
                <w:b/>
                <w:bCs/>
                <w:smallCaps/>
                <w:szCs w:val="22"/>
                <w:highlight w:val="yellow"/>
                <w:lang w:val="en"/>
              </w:rPr>
              <w:t>Firm tranche</w:t>
            </w:r>
          </w:p>
        </w:tc>
      </w:tr>
      <w:tr w:rsidR="004F3F83" w:rsidRPr="00722AD6" w14:paraId="31AAFBAC" w14:textId="06833B57" w:rsidTr="003A6201">
        <w:tc>
          <w:tcPr>
            <w:tcW w:w="1424" w:type="dxa"/>
            <w:vAlign w:val="center"/>
          </w:tcPr>
          <w:p w14:paraId="15F9B4CF" w14:textId="19032173" w:rsidR="004F3F83" w:rsidRPr="00722AD6" w:rsidRDefault="004F3F83" w:rsidP="00AB12D7">
            <w:pPr>
              <w:pStyle w:val="v"/>
              <w:widowControl w:val="0"/>
              <w:spacing w:before="60" w:after="60"/>
              <w:ind w:left="0" w:firstLine="0"/>
              <w:jc w:val="center"/>
              <w:rPr>
                <w:rFonts w:asciiTheme="minorHAnsi" w:hAnsiTheme="minorHAnsi" w:cstheme="minorHAnsi"/>
                <w:szCs w:val="22"/>
              </w:rPr>
            </w:pPr>
            <w:r w:rsidRPr="00722AD6">
              <w:rPr>
                <w:rFonts w:asciiTheme="minorHAnsi" w:hAnsiTheme="minorHAnsi" w:cstheme="minorHAnsi"/>
                <w:szCs w:val="22"/>
                <w:lang w:val="en"/>
              </w:rPr>
              <w:t>P1</w:t>
            </w:r>
          </w:p>
        </w:tc>
        <w:tc>
          <w:tcPr>
            <w:tcW w:w="3827" w:type="dxa"/>
            <w:vAlign w:val="center"/>
          </w:tcPr>
          <w:p w14:paraId="279A32A1" w14:textId="36B4763E" w:rsidR="004F3F83" w:rsidRPr="00722AD6" w:rsidRDefault="00DE069F" w:rsidP="00DE069F">
            <w:pPr>
              <w:pStyle w:val="v"/>
              <w:widowControl w:val="0"/>
              <w:spacing w:before="60" w:after="60"/>
              <w:ind w:left="0" w:firstLine="0"/>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 xml:space="preserve">Task 1 - </w:t>
            </w:r>
            <w:r w:rsidR="006A6224" w:rsidRPr="00722AD6">
              <w:rPr>
                <w:rFonts w:asciiTheme="minorHAnsi" w:hAnsiTheme="minorHAnsi" w:cstheme="minorHAnsi"/>
                <w:szCs w:val="22"/>
                <w:highlight w:val="yellow"/>
                <w:lang w:val="en"/>
              </w:rPr>
              <w:t>Fixed price</w:t>
            </w:r>
          </w:p>
        </w:tc>
        <w:tc>
          <w:tcPr>
            <w:tcW w:w="3544" w:type="dxa"/>
            <w:vAlign w:val="center"/>
          </w:tcPr>
          <w:p w14:paraId="619524A0" w14:textId="234AC563" w:rsidR="004F3F83" w:rsidRPr="00722AD6" w:rsidRDefault="004F3F83" w:rsidP="004F3F83">
            <w:pPr>
              <w:pStyle w:val="v"/>
              <w:widowControl w:val="0"/>
              <w:spacing w:before="60" w:after="60"/>
              <w:ind w:left="0" w:firstLine="0"/>
              <w:jc w:val="right"/>
              <w:rPr>
                <w:rFonts w:asciiTheme="minorHAnsi" w:hAnsiTheme="minorHAnsi" w:cstheme="minorHAnsi"/>
                <w:szCs w:val="22"/>
                <w:highlight w:val="yellow"/>
              </w:rPr>
            </w:pPr>
            <w:r w:rsidRPr="00722AD6">
              <w:rPr>
                <w:rFonts w:asciiTheme="minorHAnsi" w:hAnsiTheme="minorHAnsi" w:cstheme="minorHAnsi"/>
                <w:szCs w:val="22"/>
                <w:highlight w:val="yellow"/>
                <w:lang w:val="en"/>
              </w:rPr>
              <w:t>€ exc. VAT.</w:t>
            </w:r>
          </w:p>
        </w:tc>
      </w:tr>
      <w:tr w:rsidR="00EC08C6" w:rsidRPr="00722AD6" w14:paraId="61CD5265" w14:textId="613BC0EB" w:rsidTr="003A6201">
        <w:tc>
          <w:tcPr>
            <w:tcW w:w="1424" w:type="dxa"/>
            <w:vAlign w:val="center"/>
          </w:tcPr>
          <w:p w14:paraId="0785BE65" w14:textId="47585299" w:rsidR="00EC08C6" w:rsidRPr="00722AD6" w:rsidRDefault="00EC08C6" w:rsidP="00EC08C6">
            <w:pPr>
              <w:pStyle w:val="v"/>
              <w:widowControl w:val="0"/>
              <w:spacing w:before="60" w:after="60"/>
              <w:ind w:left="0" w:firstLine="0"/>
              <w:jc w:val="center"/>
              <w:rPr>
                <w:rFonts w:asciiTheme="minorHAnsi" w:hAnsiTheme="minorHAnsi" w:cstheme="minorHAnsi"/>
                <w:szCs w:val="22"/>
              </w:rPr>
            </w:pPr>
            <w:r w:rsidRPr="00722AD6">
              <w:rPr>
                <w:rFonts w:asciiTheme="minorHAnsi" w:hAnsiTheme="minorHAnsi" w:cstheme="minorHAnsi"/>
                <w:szCs w:val="22"/>
                <w:lang w:val="en"/>
              </w:rPr>
              <w:t>P2</w:t>
            </w:r>
          </w:p>
        </w:tc>
        <w:tc>
          <w:tcPr>
            <w:tcW w:w="3827" w:type="dxa"/>
          </w:tcPr>
          <w:p w14:paraId="30E5D20E" w14:textId="2D6B9B2B" w:rsidR="00EC08C6" w:rsidRPr="00722AD6" w:rsidRDefault="00DE069F" w:rsidP="00DE069F">
            <w:pPr>
              <w:pStyle w:val="v"/>
              <w:widowControl w:val="0"/>
              <w:spacing w:before="60" w:after="60"/>
              <w:ind w:left="0" w:firstLine="0"/>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 xml:space="preserve">Task 2 - </w:t>
            </w:r>
            <w:r w:rsidR="00EC08C6" w:rsidRPr="00722AD6">
              <w:rPr>
                <w:rFonts w:asciiTheme="minorHAnsi" w:hAnsiTheme="minorHAnsi" w:cstheme="minorHAnsi"/>
                <w:szCs w:val="22"/>
                <w:highlight w:val="yellow"/>
                <w:lang w:val="en"/>
              </w:rPr>
              <w:t>Fixed price</w:t>
            </w:r>
          </w:p>
        </w:tc>
        <w:tc>
          <w:tcPr>
            <w:tcW w:w="3544" w:type="dxa"/>
            <w:vAlign w:val="center"/>
          </w:tcPr>
          <w:p w14:paraId="7BB820C0" w14:textId="2D66F117" w:rsidR="00EC08C6" w:rsidRPr="00722AD6" w:rsidRDefault="00EC08C6" w:rsidP="00EC08C6">
            <w:pPr>
              <w:pStyle w:val="v"/>
              <w:widowControl w:val="0"/>
              <w:spacing w:before="60" w:after="60"/>
              <w:ind w:left="0" w:firstLine="0"/>
              <w:jc w:val="right"/>
              <w:rPr>
                <w:rFonts w:asciiTheme="minorHAnsi" w:hAnsiTheme="minorHAnsi" w:cstheme="minorHAnsi"/>
                <w:szCs w:val="22"/>
                <w:highlight w:val="yellow"/>
              </w:rPr>
            </w:pPr>
            <w:r w:rsidRPr="00722AD6">
              <w:rPr>
                <w:rFonts w:asciiTheme="minorHAnsi" w:hAnsiTheme="minorHAnsi" w:cstheme="minorHAnsi"/>
                <w:szCs w:val="22"/>
                <w:highlight w:val="yellow"/>
                <w:lang w:val="en"/>
              </w:rPr>
              <w:t>€ exc. VAT.</w:t>
            </w:r>
          </w:p>
        </w:tc>
      </w:tr>
      <w:tr w:rsidR="00F10406" w:rsidRPr="00722AD6" w14:paraId="1820DAA7" w14:textId="2904E2C9" w:rsidTr="003A6201">
        <w:tc>
          <w:tcPr>
            <w:tcW w:w="8795" w:type="dxa"/>
            <w:gridSpan w:val="3"/>
            <w:vAlign w:val="center"/>
          </w:tcPr>
          <w:p w14:paraId="3C3A000E" w14:textId="240D305B" w:rsidR="00F10406" w:rsidRPr="00722AD6"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722AD6">
              <w:rPr>
                <w:rFonts w:asciiTheme="minorHAnsi" w:hAnsiTheme="minorHAnsi" w:cstheme="minorHAnsi"/>
                <w:b/>
                <w:bCs/>
                <w:smallCaps/>
                <w:szCs w:val="22"/>
                <w:highlight w:val="yellow"/>
                <w:lang w:val="en"/>
              </w:rPr>
              <w:t>Optional tranche 1</w:t>
            </w:r>
          </w:p>
        </w:tc>
      </w:tr>
      <w:tr w:rsidR="00EC08C6" w:rsidRPr="00722AD6" w14:paraId="3D8769A2" w14:textId="702E65A7" w:rsidTr="003A6201">
        <w:tc>
          <w:tcPr>
            <w:tcW w:w="1424" w:type="dxa"/>
            <w:vAlign w:val="center"/>
          </w:tcPr>
          <w:p w14:paraId="3F70E9AC" w14:textId="44108438" w:rsidR="00EC08C6" w:rsidRPr="00722AD6" w:rsidRDefault="00EC08C6" w:rsidP="00EC08C6">
            <w:pPr>
              <w:pStyle w:val="v"/>
              <w:widowControl w:val="0"/>
              <w:spacing w:before="60" w:after="60"/>
              <w:ind w:left="0" w:firstLine="0"/>
              <w:jc w:val="center"/>
              <w:rPr>
                <w:rFonts w:asciiTheme="minorHAnsi" w:hAnsiTheme="minorHAnsi" w:cstheme="minorHAnsi"/>
                <w:szCs w:val="22"/>
              </w:rPr>
            </w:pPr>
            <w:r w:rsidRPr="00722AD6">
              <w:rPr>
                <w:rFonts w:asciiTheme="minorHAnsi" w:hAnsiTheme="minorHAnsi" w:cstheme="minorHAnsi"/>
                <w:szCs w:val="22"/>
                <w:lang w:val="en"/>
              </w:rPr>
              <w:t>P3</w:t>
            </w:r>
          </w:p>
        </w:tc>
        <w:tc>
          <w:tcPr>
            <w:tcW w:w="3827" w:type="dxa"/>
          </w:tcPr>
          <w:p w14:paraId="69C13D61" w14:textId="384941CC" w:rsidR="00EC08C6" w:rsidRPr="00722AD6" w:rsidRDefault="00DE069F" w:rsidP="00DE069F">
            <w:pPr>
              <w:pStyle w:val="v"/>
              <w:widowControl w:val="0"/>
              <w:spacing w:before="60" w:after="60"/>
              <w:ind w:left="0" w:firstLine="0"/>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 xml:space="preserve">Site Visits - </w:t>
            </w:r>
            <w:r w:rsidR="00EC08C6" w:rsidRPr="00722AD6">
              <w:rPr>
                <w:rFonts w:asciiTheme="minorHAnsi" w:hAnsiTheme="minorHAnsi" w:cstheme="minorHAnsi"/>
                <w:szCs w:val="22"/>
                <w:highlight w:val="yellow"/>
                <w:lang w:val="en"/>
              </w:rPr>
              <w:t>Max. amount of purchase order items</w:t>
            </w:r>
          </w:p>
        </w:tc>
        <w:tc>
          <w:tcPr>
            <w:tcW w:w="3544" w:type="dxa"/>
            <w:vAlign w:val="center"/>
          </w:tcPr>
          <w:p w14:paraId="355CA089" w14:textId="2421A336" w:rsidR="00EC08C6" w:rsidRPr="00722AD6" w:rsidRDefault="00547428" w:rsidP="00EC08C6">
            <w:pPr>
              <w:pStyle w:val="v"/>
              <w:widowControl w:val="0"/>
              <w:spacing w:before="60" w:after="60"/>
              <w:ind w:left="0" w:firstLine="0"/>
              <w:jc w:val="right"/>
              <w:rPr>
                <w:rFonts w:asciiTheme="minorHAnsi" w:hAnsiTheme="minorHAnsi" w:cstheme="minorHAnsi"/>
                <w:szCs w:val="22"/>
                <w:highlight w:val="yellow"/>
              </w:rPr>
            </w:pPr>
            <w:ins w:id="75" w:author="Thioro SARR" w:date="2025-08-06T09:47:00Z">
              <w:r>
                <w:rPr>
                  <w:rFonts w:asciiTheme="minorHAnsi" w:hAnsiTheme="minorHAnsi" w:cstheme="minorHAnsi"/>
                  <w:szCs w:val="22"/>
                  <w:highlight w:val="yellow"/>
                  <w:lang w:val="en"/>
                </w:rPr>
                <w:t>25 000</w:t>
              </w:r>
            </w:ins>
            <w:r w:rsidR="00EC08C6" w:rsidRPr="00722AD6">
              <w:rPr>
                <w:rFonts w:asciiTheme="minorHAnsi" w:hAnsiTheme="minorHAnsi" w:cstheme="minorHAnsi"/>
                <w:szCs w:val="22"/>
                <w:highlight w:val="yellow"/>
                <w:lang w:val="en"/>
              </w:rPr>
              <w:t>€ exc. VAT.</w:t>
            </w:r>
          </w:p>
        </w:tc>
      </w:tr>
      <w:tr w:rsidR="00AB12D7" w:rsidRPr="002F2D1F" w14:paraId="282F1BD8" w14:textId="551E1A5C" w:rsidTr="003A6201">
        <w:tc>
          <w:tcPr>
            <w:tcW w:w="5251" w:type="dxa"/>
            <w:gridSpan w:val="2"/>
            <w:vAlign w:val="center"/>
          </w:tcPr>
          <w:p w14:paraId="489F5416" w14:textId="53AAB7B7" w:rsidR="00AB12D7" w:rsidRPr="00263FD0" w:rsidRDefault="00AB12D7" w:rsidP="00EF1BFA">
            <w:pPr>
              <w:pStyle w:val="v"/>
              <w:widowControl w:val="0"/>
              <w:spacing w:before="60" w:after="60"/>
              <w:ind w:left="0" w:firstLine="0"/>
              <w:jc w:val="right"/>
              <w:rPr>
                <w:rFonts w:asciiTheme="minorHAnsi" w:hAnsiTheme="minorHAnsi" w:cs="Arial"/>
                <w:b/>
                <w:sz w:val="20"/>
                <w:highlight w:val="yellow"/>
                <w:lang w:val="en-GB"/>
              </w:rPr>
            </w:pPr>
            <w:r>
              <w:rPr>
                <w:rFonts w:asciiTheme="minorHAnsi" w:hAnsiTheme="minorHAnsi" w:cs="Arial"/>
                <w:b/>
                <w:bCs/>
                <w:sz w:val="20"/>
                <w:highlight w:val="yellow"/>
                <w:lang w:val="en"/>
              </w:rPr>
              <w:t>MAXIMUM AMOUNT OF THE CONTRACT</w:t>
            </w:r>
          </w:p>
        </w:tc>
        <w:tc>
          <w:tcPr>
            <w:tcW w:w="3544" w:type="dxa"/>
            <w:vAlign w:val="center"/>
          </w:tcPr>
          <w:p w14:paraId="2369AD6E" w14:textId="39BE505F" w:rsidR="00AB12D7" w:rsidRDefault="00AB12D7" w:rsidP="00AB12D7">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lang w:val="en"/>
              </w:rPr>
              <w:t>€ exc. VAT.</w:t>
            </w:r>
          </w:p>
        </w:tc>
      </w:tr>
    </w:tbl>
    <w:p w14:paraId="749C2EDB" w14:textId="0877A6B4" w:rsidR="003A6201" w:rsidRPr="003A6201" w:rsidRDefault="003A6201" w:rsidP="003A6201">
      <w:pPr>
        <w:pStyle w:val="u"/>
        <w:widowControl w:val="0"/>
        <w:numPr>
          <w:ilvl w:val="12"/>
          <w:numId w:val="0"/>
        </w:numPr>
        <w:spacing w:after="120"/>
        <w:ind w:left="561"/>
        <w:rPr>
          <w:ins w:id="76" w:author="Thioro SARR" w:date="2025-08-06T12:16:00Z"/>
          <w:rFonts w:asciiTheme="minorHAnsi" w:hAnsiTheme="minorHAnsi" w:cstheme="minorHAnsi"/>
          <w:szCs w:val="22"/>
          <w:lang w:val="en-GB"/>
        </w:rPr>
      </w:pPr>
      <w:ins w:id="77" w:author="Thioro SARR" w:date="2025-08-06T12:16:00Z">
        <w:r w:rsidRPr="00722AD6">
          <w:rPr>
            <w:rFonts w:asciiTheme="minorHAnsi" w:hAnsiTheme="minorHAnsi" w:cstheme="minorHAnsi"/>
            <w:szCs w:val="22"/>
            <w:lang w:val="en"/>
          </w:rPr>
          <w:t xml:space="preserve">The maximum amount of the </w:t>
        </w:r>
        <w:r w:rsidRPr="00722AD6">
          <w:rPr>
            <w:rFonts w:asciiTheme="minorHAnsi" w:hAnsiTheme="minorHAnsi" w:cstheme="minorHAnsi"/>
            <w:smallCaps/>
            <w:szCs w:val="22"/>
            <w:lang w:val="en"/>
          </w:rPr>
          <w:t xml:space="preserve">Contract </w:t>
        </w:r>
        <w:r w:rsidRPr="00722AD6">
          <w:rPr>
            <w:rFonts w:asciiTheme="minorHAnsi" w:hAnsiTheme="minorHAnsi" w:cstheme="minorHAnsi"/>
            <w:szCs w:val="22"/>
            <w:lang w:val="en"/>
          </w:rPr>
          <w:t>corresponds to the sum of the prices of all fixed-price items and of the maximum amounts of the purchase order items and firm and conditional tranches.</w:t>
        </w:r>
      </w:ins>
    </w:p>
    <w:p w14:paraId="429B39A2" w14:textId="58F97221" w:rsidR="003A6201" w:rsidRPr="00311A70" w:rsidRDefault="003A6201" w:rsidP="003A6201">
      <w:pPr>
        <w:widowControl w:val="0"/>
        <w:numPr>
          <w:ilvl w:val="12"/>
          <w:numId w:val="0"/>
        </w:numPr>
        <w:overflowPunct w:val="0"/>
        <w:autoSpaceDE w:val="0"/>
        <w:autoSpaceDN w:val="0"/>
        <w:adjustRightInd w:val="0"/>
        <w:spacing w:before="240" w:after="120" w:line="240" w:lineRule="auto"/>
        <w:ind w:left="561"/>
        <w:jc w:val="both"/>
        <w:textAlignment w:val="baseline"/>
        <w:rPr>
          <w:ins w:id="78" w:author="Thioro SARR" w:date="2025-08-06T12:15:00Z"/>
          <w:rFonts w:asciiTheme="minorHAnsi" w:eastAsia="Times New Roman" w:hAnsiTheme="minorHAnsi" w:cstheme="minorHAnsi"/>
          <w:sz w:val="22"/>
          <w:lang w:val="en"/>
        </w:rPr>
      </w:pPr>
      <w:ins w:id="79" w:author="Thioro SARR" w:date="2025-08-06T12:15:00Z">
        <w:r>
          <w:rPr>
            <w:rFonts w:asciiTheme="minorHAnsi" w:eastAsia="Times New Roman" w:hAnsiTheme="minorHAnsi" w:cstheme="minorHAnsi"/>
            <w:sz w:val="22"/>
            <w:lang w:val="en"/>
          </w:rPr>
          <w:t xml:space="preserve">The lump sum part corresponds to the amount that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szCs w:val="22"/>
            <w:lang w:val="en-GB"/>
          </w:rPr>
          <w:t>understakes to pay, after validation, without reserve of all the supplies and/or services expected (excluding the purchase orders). As the price is fixed, it includes all the costs linked to the execution of the services and/or the delivery of the corresponding supplies.</w:t>
        </w:r>
      </w:ins>
    </w:p>
    <w:p w14:paraId="324C00DD" w14:textId="3E796E0A" w:rsidR="00EC08C6" w:rsidRPr="00722AD6" w:rsidRDefault="00EC08C6" w:rsidP="0096482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lang w:val="en-GB"/>
        </w:rPr>
      </w:pPr>
      <w:r w:rsidRPr="00722AD6">
        <w:rPr>
          <w:rFonts w:asciiTheme="minorHAnsi" w:eastAsia="Times New Roman" w:hAnsiTheme="minorHAnsi" w:cstheme="minorHAnsi"/>
          <w:sz w:val="22"/>
          <w:szCs w:val="22"/>
          <w:lang w:val="en"/>
        </w:rPr>
        <w:t xml:space="preserve">The purchase order items of the </w:t>
      </w:r>
      <w:r w:rsidRPr="00722AD6">
        <w:rPr>
          <w:rFonts w:asciiTheme="minorHAnsi" w:eastAsia="Times New Roman" w:hAnsiTheme="minorHAnsi" w:cstheme="minorHAnsi"/>
          <w:smallCaps/>
          <w:sz w:val="22"/>
          <w:szCs w:val="22"/>
          <w:lang w:val="en"/>
        </w:rPr>
        <w:t xml:space="preserve">Contract </w:t>
      </w:r>
      <w:r w:rsidRPr="00722AD6">
        <w:rPr>
          <w:rFonts w:asciiTheme="minorHAnsi" w:eastAsia="Times New Roman" w:hAnsiTheme="minorHAnsi" w:cstheme="minorHAnsi"/>
          <w:sz w:val="22"/>
          <w:szCs w:val="22"/>
          <w:lang w:val="en"/>
        </w:rPr>
        <w:t xml:space="preserve">do not include any minimum amounts. </w:t>
      </w:r>
      <w:r w:rsidRPr="00722AD6">
        <w:rPr>
          <w:rFonts w:asciiTheme="minorHAnsi" w:eastAsia="Times New Roman" w:hAnsiTheme="minorHAnsi" w:cstheme="minorHAnsi"/>
          <w:smallCaps/>
          <w:sz w:val="22"/>
          <w:szCs w:val="22"/>
          <w:lang w:val="en"/>
        </w:rPr>
        <w:t>Expertise France</w:t>
      </w:r>
      <w:r w:rsidRPr="00722AD6">
        <w:rPr>
          <w:rFonts w:asciiTheme="minorHAnsi" w:eastAsia="Times New Roman" w:hAnsiTheme="minorHAnsi" w:cstheme="minorHAnsi"/>
          <w:sz w:val="22"/>
          <w:szCs w:val="22"/>
          <w:lang w:val="en"/>
        </w:rPr>
        <w:t xml:space="preserve"> is therefore not committed to any minimum order level under the </w:t>
      </w:r>
      <w:r w:rsidRPr="00722AD6">
        <w:rPr>
          <w:rFonts w:asciiTheme="minorHAnsi" w:eastAsia="Times New Roman" w:hAnsiTheme="minorHAnsi" w:cstheme="minorHAnsi"/>
          <w:smallCaps/>
          <w:sz w:val="22"/>
          <w:szCs w:val="22"/>
          <w:lang w:val="en"/>
        </w:rPr>
        <w:t>Contract</w:t>
      </w:r>
      <w:r w:rsidRPr="00722AD6">
        <w:rPr>
          <w:rFonts w:asciiTheme="minorHAnsi" w:hAnsiTheme="minorHAnsi" w:cstheme="minorHAnsi"/>
          <w:sz w:val="22"/>
          <w:szCs w:val="22"/>
          <w:lang w:val="en"/>
        </w:rPr>
        <w:t xml:space="preserve"> for purchase order items.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80" w:name="_Toc140836315"/>
      <w:bookmarkStart w:id="81" w:name="_Toc392669637"/>
      <w:r w:rsidRPr="00722AD6">
        <w:rPr>
          <w:rFonts w:asciiTheme="minorHAnsi" w:hAnsiTheme="minorHAnsi" w:cstheme="minorHAnsi"/>
          <w:sz w:val="22"/>
          <w:szCs w:val="22"/>
          <w:lang w:val="en"/>
        </w:rPr>
        <w:t>Form of prices</w:t>
      </w:r>
      <w:bookmarkEnd w:id="8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82" w:name="_Toc140836316"/>
      <w:r>
        <w:rPr>
          <w:rFonts w:asciiTheme="minorHAnsi" w:hAnsiTheme="minorHAnsi" w:cstheme="minorHAnsi"/>
          <w:sz w:val="22"/>
          <w:szCs w:val="22"/>
          <w:lang w:val="en"/>
        </w:rPr>
        <w:t>Advance</w:t>
      </w:r>
      <w:bookmarkEnd w:id="82"/>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83" w:name="_Toc140836317"/>
      <w:r w:rsidRPr="00314455">
        <w:rPr>
          <w:rFonts w:asciiTheme="minorHAnsi" w:hAnsiTheme="minorHAnsi" w:cstheme="minorHAnsi"/>
          <w:sz w:val="22"/>
          <w:szCs w:val="22"/>
          <w:lang w:val="en"/>
        </w:rPr>
        <w:t>Payment procedure</w:t>
      </w:r>
      <w:bookmarkEnd w:id="83"/>
    </w:p>
    <w:p w14:paraId="083B5FA0" w14:textId="032D87BF"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6C9A0A60"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services/supplies due under </w:t>
      </w:r>
      <w:ins w:id="84" w:author="Thioro SARR" w:date="2025-08-06T12:20:00Z">
        <w:r w:rsidR="003A6201">
          <w:rPr>
            <w:rFonts w:asciiTheme="minorHAnsi" w:hAnsiTheme="minorHAnsi" w:cstheme="minorHAnsi"/>
            <w:szCs w:val="22"/>
            <w:lang w:val="en"/>
          </w:rPr>
          <w:t xml:space="preserve">Fixed-Price element </w:t>
        </w:r>
      </w:ins>
      <w:r w:rsidRPr="00722AD6">
        <w:rPr>
          <w:rFonts w:asciiTheme="minorHAnsi" w:hAnsiTheme="minorHAnsi" w:cstheme="minorHAnsi"/>
          <w:szCs w:val="22"/>
          <w:lang w:val="en"/>
        </w:rPr>
        <w:t xml:space="preserve">of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w:t>
      </w:r>
      <w:ins w:id="85" w:author="Thioro SARR" w:date="2025-08-06T12:20:00Z">
        <w:r w:rsidR="003A6201">
          <w:rPr>
            <w:rFonts w:asciiTheme="minorHAnsi" w:hAnsiTheme="minorHAnsi" w:cstheme="minorHAnsi"/>
            <w:szCs w:val="22"/>
            <w:lang w:val="en"/>
          </w:rPr>
          <w:t xml:space="preserve"> a periodic payment</w:t>
        </w:r>
      </w:ins>
      <w:r w:rsidRPr="00722AD6">
        <w:rPr>
          <w:rFonts w:asciiTheme="minorHAnsi" w:hAnsiTheme="minorHAnsi" w:cstheme="minorHAnsi"/>
          <w:szCs w:val="22"/>
          <w:lang w:val="en"/>
        </w:rPr>
        <w:t xml:space="preserv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293EC3" w14:paraId="371447DC" w14:textId="4B204B20" w:rsidTr="0071011C">
        <w:tc>
          <w:tcPr>
            <w:tcW w:w="3402" w:type="dxa"/>
            <w:vAlign w:val="center"/>
          </w:tcPr>
          <w:p w14:paraId="25B3FA97" w14:textId="1322257E" w:rsidR="00004AE6" w:rsidRPr="003A6201" w:rsidRDefault="00004AE6" w:rsidP="00DE069F">
            <w:pPr>
              <w:pStyle w:val="u"/>
              <w:widowControl w:val="0"/>
              <w:numPr>
                <w:ilvl w:val="12"/>
                <w:numId w:val="0"/>
              </w:numPr>
              <w:jc w:val="center"/>
              <w:rPr>
                <w:rFonts w:asciiTheme="minorHAnsi" w:hAnsiTheme="minorHAnsi" w:cstheme="minorHAnsi"/>
                <w:b/>
                <w:szCs w:val="22"/>
                <w:lang w:val="en-GB"/>
              </w:rPr>
            </w:pPr>
            <w:r w:rsidRPr="00DA34BC">
              <w:rPr>
                <w:rFonts w:asciiTheme="minorHAnsi" w:hAnsiTheme="minorHAnsi" w:cstheme="minorHAnsi"/>
                <w:b/>
                <w:bCs/>
                <w:szCs w:val="22"/>
                <w:lang w:val="en"/>
              </w:rPr>
              <w:t xml:space="preserve">Amount of </w:t>
            </w:r>
            <w:ins w:id="86" w:author="Thioro SARR" w:date="2025-08-06T12:21:00Z">
              <w:r w:rsidR="003A6201">
                <w:rPr>
                  <w:rFonts w:asciiTheme="minorHAnsi" w:hAnsiTheme="minorHAnsi" w:cstheme="minorHAnsi"/>
                  <w:b/>
                  <w:bCs/>
                  <w:szCs w:val="22"/>
                  <w:lang w:val="en"/>
                </w:rPr>
                <w:t xml:space="preserve">periodic </w:t>
              </w:r>
            </w:ins>
            <w:ins w:id="87" w:author="Thioro SARR" w:date="2025-08-05T12:39:00Z">
              <w:r w:rsidR="00DE069F">
                <w:rPr>
                  <w:rFonts w:asciiTheme="minorHAnsi" w:hAnsiTheme="minorHAnsi" w:cstheme="minorHAnsi"/>
                  <w:b/>
                  <w:bCs/>
                  <w:szCs w:val="22"/>
                  <w:lang w:val="en"/>
                </w:rPr>
                <w:t xml:space="preserve">payments </w:t>
              </w:r>
            </w:ins>
          </w:p>
        </w:tc>
        <w:tc>
          <w:tcPr>
            <w:tcW w:w="3260" w:type="dxa"/>
            <w:vAlign w:val="center"/>
          </w:tcPr>
          <w:p w14:paraId="04A13253" w14:textId="43F28D37" w:rsidR="00004AE6" w:rsidRPr="003A6201" w:rsidRDefault="00004AE6" w:rsidP="0071011C">
            <w:pPr>
              <w:pStyle w:val="u"/>
              <w:widowControl w:val="0"/>
              <w:numPr>
                <w:ilvl w:val="12"/>
                <w:numId w:val="0"/>
              </w:numPr>
              <w:jc w:val="center"/>
              <w:rPr>
                <w:rFonts w:asciiTheme="minorHAnsi" w:hAnsiTheme="minorHAnsi" w:cstheme="minorHAnsi"/>
                <w:b/>
                <w:szCs w:val="22"/>
                <w:lang w:val="en-GB"/>
              </w:rPr>
            </w:pPr>
            <w:r w:rsidRPr="00DA34BC">
              <w:rPr>
                <w:rFonts w:asciiTheme="minorHAnsi" w:hAnsiTheme="minorHAnsi" w:cstheme="minorHAnsi"/>
                <w:b/>
                <w:bCs/>
                <w:szCs w:val="22"/>
                <w:lang w:val="en"/>
              </w:rPr>
              <w:t>Payment date</w:t>
            </w:r>
          </w:p>
        </w:tc>
      </w:tr>
      <w:tr w:rsidR="00004AE6" w:rsidRPr="00293EC3" w14:paraId="4FF76822" w14:textId="0E968105" w:rsidTr="0071011C">
        <w:tc>
          <w:tcPr>
            <w:tcW w:w="3402" w:type="dxa"/>
            <w:vAlign w:val="center"/>
          </w:tcPr>
          <w:p w14:paraId="2015951F" w14:textId="3243CCAF" w:rsidR="00004AE6" w:rsidRPr="00DA34BC" w:rsidRDefault="00DE069F" w:rsidP="00DE069F">
            <w:pPr>
              <w:pStyle w:val="u"/>
              <w:widowControl w:val="0"/>
              <w:numPr>
                <w:ilvl w:val="12"/>
                <w:numId w:val="0"/>
              </w:numPr>
              <w:jc w:val="center"/>
              <w:rPr>
                <w:rFonts w:asciiTheme="minorHAnsi" w:hAnsiTheme="minorHAnsi" w:cstheme="minorHAnsi"/>
                <w:szCs w:val="22"/>
                <w:highlight w:val="yellow"/>
                <w:lang w:val="en-GB"/>
              </w:rPr>
            </w:pPr>
            <w:ins w:id="88" w:author="Thioro SARR" w:date="2025-08-05T12:35:00Z">
              <w:r>
                <w:rPr>
                  <w:rFonts w:asciiTheme="minorHAnsi" w:hAnsiTheme="minorHAnsi" w:cstheme="minorHAnsi"/>
                  <w:szCs w:val="22"/>
                  <w:highlight w:val="yellow"/>
                  <w:lang w:val="en"/>
                </w:rPr>
                <w:t>50</w:t>
              </w:r>
            </w:ins>
            <w:r w:rsidR="00004AE6" w:rsidRPr="00DA34BC">
              <w:rPr>
                <w:rFonts w:asciiTheme="minorHAnsi" w:hAnsiTheme="minorHAnsi" w:cstheme="minorHAnsi"/>
                <w:szCs w:val="22"/>
                <w:highlight w:val="yellow"/>
                <w:lang w:val="en"/>
              </w:rPr>
              <w:t>% of the amount in value</w:t>
            </w:r>
          </w:p>
        </w:tc>
        <w:tc>
          <w:tcPr>
            <w:tcW w:w="3260" w:type="dxa"/>
            <w:vAlign w:val="center"/>
          </w:tcPr>
          <w:p w14:paraId="0CD6BCAA" w14:textId="77777777" w:rsidR="00DE069F" w:rsidRDefault="00004AE6" w:rsidP="00DE069F">
            <w:pPr>
              <w:pStyle w:val="u"/>
              <w:widowControl w:val="0"/>
              <w:numPr>
                <w:ilvl w:val="12"/>
                <w:numId w:val="0"/>
              </w:numPr>
              <w:jc w:val="center"/>
              <w:rPr>
                <w:ins w:id="89" w:author="Thioro SARR" w:date="2025-08-05T12:35:00Z"/>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acceptance of the deliverable</w:t>
            </w:r>
          </w:p>
          <w:p w14:paraId="770683B3" w14:textId="6A2056EF" w:rsidR="00004AE6" w:rsidRPr="00DA34BC" w:rsidRDefault="00DE069F" w:rsidP="00DE069F">
            <w:pPr>
              <w:pStyle w:val="u"/>
              <w:widowControl w:val="0"/>
              <w:numPr>
                <w:ilvl w:val="12"/>
                <w:numId w:val="0"/>
              </w:numPr>
              <w:jc w:val="center"/>
              <w:rPr>
                <w:rFonts w:asciiTheme="minorHAnsi" w:hAnsiTheme="minorHAnsi" w:cstheme="minorHAnsi"/>
                <w:szCs w:val="22"/>
                <w:highlight w:val="yellow"/>
                <w:lang w:val="en-GB"/>
              </w:rPr>
            </w:pPr>
            <w:ins w:id="90" w:author="Thioro SARR" w:date="2025-08-05T12:35:00Z">
              <w:r>
                <w:rPr>
                  <w:rFonts w:asciiTheme="minorHAnsi" w:hAnsiTheme="minorHAnsi" w:cstheme="minorHAnsi"/>
                  <w:szCs w:val="22"/>
                  <w:lang w:val="en"/>
                </w:rPr>
                <w:t>Inception Report, submitted in accordance with the Task 1 of the Specification</w:t>
              </w:r>
            </w:ins>
            <w:r w:rsidR="00004AE6" w:rsidRPr="00DA34BC">
              <w:rPr>
                <w:rFonts w:asciiTheme="minorHAnsi" w:hAnsiTheme="minorHAnsi" w:cstheme="minorHAnsi"/>
                <w:szCs w:val="22"/>
                <w:highlight w:val="yellow"/>
                <w:lang w:val="en"/>
              </w:rPr>
              <w:t xml:space="preserve"> </w:t>
            </w:r>
          </w:p>
        </w:tc>
      </w:tr>
      <w:tr w:rsidR="00004AE6" w:rsidRPr="00293EC3" w14:paraId="158F0AF8" w14:textId="0855D398" w:rsidTr="0071011C">
        <w:tc>
          <w:tcPr>
            <w:tcW w:w="3402" w:type="dxa"/>
            <w:vAlign w:val="center"/>
          </w:tcPr>
          <w:p w14:paraId="6162AECD" w14:textId="7F410973" w:rsidR="00004AE6" w:rsidRPr="00DA34BC" w:rsidRDefault="00DE069F" w:rsidP="00DE069F">
            <w:pPr>
              <w:pStyle w:val="u"/>
              <w:widowControl w:val="0"/>
              <w:numPr>
                <w:ilvl w:val="12"/>
                <w:numId w:val="0"/>
              </w:numPr>
              <w:jc w:val="center"/>
              <w:rPr>
                <w:rFonts w:asciiTheme="minorHAnsi" w:hAnsiTheme="minorHAnsi" w:cs="Arial"/>
                <w:szCs w:val="22"/>
                <w:highlight w:val="yellow"/>
                <w:lang w:val="en-GB"/>
              </w:rPr>
            </w:pPr>
            <w:ins w:id="91" w:author="Thioro SARR" w:date="2025-08-05T12:36:00Z">
              <w:r>
                <w:rPr>
                  <w:rFonts w:asciiTheme="minorHAnsi" w:hAnsiTheme="minorHAnsi" w:cs="Arial"/>
                  <w:szCs w:val="22"/>
                  <w:highlight w:val="yellow"/>
                  <w:lang w:val="en"/>
                </w:rPr>
                <w:t>50</w:t>
              </w:r>
            </w:ins>
            <w:r w:rsidR="00004AE6" w:rsidRPr="00DA34BC">
              <w:rPr>
                <w:rFonts w:asciiTheme="minorHAnsi" w:hAnsiTheme="minorHAnsi" w:cs="Arial"/>
                <w:szCs w:val="22"/>
                <w:highlight w:val="yellow"/>
                <w:lang w:val="en"/>
              </w:rPr>
              <w:t>% of the amount in value</w:t>
            </w:r>
          </w:p>
        </w:tc>
        <w:tc>
          <w:tcPr>
            <w:tcW w:w="3260" w:type="dxa"/>
            <w:vAlign w:val="center"/>
          </w:tcPr>
          <w:p w14:paraId="4FB3E2CF" w14:textId="69BCAF04" w:rsidR="00DE069F" w:rsidRDefault="00004AE6" w:rsidP="00DE069F">
            <w:pPr>
              <w:pStyle w:val="u"/>
              <w:widowControl w:val="0"/>
              <w:numPr>
                <w:ilvl w:val="12"/>
                <w:numId w:val="0"/>
              </w:numPr>
              <w:jc w:val="center"/>
              <w:rPr>
                <w:ins w:id="92" w:author="Thioro SARR" w:date="2025-08-05T12:37:00Z"/>
                <w:rFonts w:asciiTheme="minorHAnsi" w:hAnsiTheme="minorHAnsi" w:cs="Arial"/>
                <w:szCs w:val="22"/>
                <w:highlight w:val="yellow"/>
                <w:lang w:val="en"/>
              </w:rPr>
            </w:pPr>
            <w:r w:rsidRPr="00DA34BC">
              <w:rPr>
                <w:rFonts w:asciiTheme="minorHAnsi" w:hAnsiTheme="minorHAnsi" w:cs="Arial"/>
                <w:szCs w:val="22"/>
                <w:highlight w:val="yellow"/>
                <w:lang w:val="en"/>
              </w:rPr>
              <w:br/>
              <w:t>acceptance of the deliverable</w:t>
            </w:r>
          </w:p>
          <w:p w14:paraId="21D8CF22" w14:textId="64720037" w:rsidR="00004AE6" w:rsidRPr="00DA34BC" w:rsidRDefault="00DE069F" w:rsidP="00DE069F">
            <w:pPr>
              <w:pStyle w:val="u"/>
              <w:widowControl w:val="0"/>
              <w:numPr>
                <w:ilvl w:val="12"/>
                <w:numId w:val="0"/>
              </w:numPr>
              <w:jc w:val="center"/>
              <w:rPr>
                <w:rFonts w:asciiTheme="minorHAnsi" w:hAnsiTheme="minorHAnsi" w:cs="Arial"/>
                <w:szCs w:val="22"/>
                <w:highlight w:val="yellow"/>
                <w:lang w:val="en-GB"/>
              </w:rPr>
            </w:pPr>
            <w:ins w:id="93" w:author="Thioro SARR" w:date="2025-08-05T12:37:00Z">
              <w:r>
                <w:rPr>
                  <w:rFonts w:asciiTheme="minorHAnsi" w:hAnsiTheme="minorHAnsi" w:cstheme="minorHAnsi"/>
                  <w:szCs w:val="22"/>
                  <w:lang w:val="en"/>
                </w:rPr>
                <w:t>Final Report, submitted in accordance with the Task 2 of the Specification</w:t>
              </w:r>
            </w:ins>
            <w:r w:rsidR="00004AE6" w:rsidRPr="00DA34BC">
              <w:rPr>
                <w:rFonts w:asciiTheme="minorHAnsi" w:hAnsiTheme="minorHAnsi" w:cs="Arial"/>
                <w:szCs w:val="22"/>
                <w:highlight w:val="yellow"/>
                <w:lang w:val="en"/>
              </w:rPr>
              <w:t xml:space="preserve"> </w:t>
            </w:r>
          </w:p>
        </w:tc>
      </w:tr>
    </w:tbl>
    <w:p w14:paraId="18E1EF8E" w14:textId="70E74879"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w:t>
      </w:r>
      <w:del w:id="94" w:author="t-trung.bui" w:date="2025-07-28T17:16:00Z">
        <w:r w:rsidRPr="00031F69" w:rsidDel="00F76C14">
          <w:rPr>
            <w:rFonts w:asciiTheme="minorHAnsi" w:hAnsiTheme="minorHAnsi" w:cstheme="minorHAnsi"/>
            <w:b/>
            <w:bCs/>
            <w:szCs w:val="22"/>
            <w:lang w:val="en"/>
          </w:rPr>
          <w:delText xml:space="preserve"> </w:delText>
        </w:r>
      </w:del>
      <w:r w:rsidRPr="00031F69">
        <w:rPr>
          <w:rFonts w:asciiTheme="minorHAnsi" w:hAnsiTheme="minorHAnsi" w:cstheme="minorHAnsi"/>
          <w:b/>
          <w:bCs/>
          <w:szCs w:val="22"/>
          <w:lang w:val="en"/>
        </w:rPr>
        <w:t>payments/balance</w:t>
      </w:r>
    </w:p>
    <w:p w14:paraId="2EAFE61D" w14:textId="732EF37B"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95" w:name="_Toc140836318"/>
      <w:r w:rsidRPr="00DA34BC">
        <w:rPr>
          <w:rFonts w:asciiTheme="minorHAnsi" w:hAnsiTheme="minorHAnsi"/>
          <w:sz w:val="22"/>
          <w:szCs w:val="22"/>
          <w:lang w:val="en"/>
        </w:rPr>
        <w:lastRenderedPageBreak/>
        <w:t>Payment terms and late payment interest</w:t>
      </w:r>
      <w:bookmarkEnd w:id="95"/>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96" w:name="_Toc140836319"/>
      <w:r w:rsidRPr="00DA34BC">
        <w:rPr>
          <w:rFonts w:asciiTheme="minorHAnsi" w:hAnsiTheme="minorHAnsi"/>
          <w:sz w:val="22"/>
          <w:szCs w:val="22"/>
          <w:lang w:val="en"/>
        </w:rPr>
        <w:t>Presentation of payment demands</w:t>
      </w:r>
      <w:bookmarkEnd w:id="96"/>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97" w:name="_Toc140836320"/>
      <w:bookmarkStart w:id="98" w:name="_Toc344300189"/>
      <w:bookmarkEnd w:id="81"/>
      <w:r w:rsidRPr="00DA34BC">
        <w:rPr>
          <w:rFonts w:asciiTheme="minorHAnsi" w:hAnsiTheme="minorHAnsi"/>
          <w:sz w:val="22"/>
          <w:szCs w:val="22"/>
          <w:lang w:val="en"/>
        </w:rPr>
        <w:t>Bank transfer</w:t>
      </w:r>
      <w:bookmarkEnd w:id="97"/>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99" w:name="_Toc140836321"/>
      <w:r w:rsidRPr="00DA34BC">
        <w:rPr>
          <w:rFonts w:asciiTheme="minorHAnsi" w:hAnsiTheme="minorHAnsi"/>
          <w:sz w:val="22"/>
          <w:szCs w:val="22"/>
          <w:lang w:val="en"/>
        </w:rPr>
        <w:t>Value added tax (VAT)</w:t>
      </w:r>
      <w:bookmarkEnd w:id="98"/>
      <w:bookmarkEnd w:id="99"/>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100" w:name="_Toc392669638"/>
      <w:bookmarkStart w:id="101" w:name="_Toc140836322"/>
      <w:r w:rsidRPr="00DA34BC">
        <w:rPr>
          <w:rFonts w:asciiTheme="minorHAnsi" w:hAnsiTheme="minorHAnsi"/>
          <w:sz w:val="22"/>
          <w:szCs w:val="22"/>
          <w:lang w:val="en"/>
        </w:rPr>
        <w:t>Taxes and duties</w:t>
      </w:r>
      <w:bookmarkEnd w:id="100"/>
      <w:bookmarkEnd w:id="101"/>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102" w:name="_Toc140836323"/>
      <w:r w:rsidRPr="00CB5E4E">
        <w:rPr>
          <w:rFonts w:asciiTheme="minorHAnsi" w:hAnsiTheme="minorHAnsi"/>
          <w:b/>
          <w:bCs/>
          <w:caps/>
          <w:sz w:val="24"/>
          <w:u w:val="single"/>
          <w:lang w:val="en"/>
        </w:rPr>
        <w:t>inspection and acceptance activities</w:t>
      </w:r>
      <w:bookmarkEnd w:id="102"/>
    </w:p>
    <w:p w14:paraId="54DD548A" w14:textId="77777777" w:rsidR="00F72033" w:rsidRPr="00CB5E4E" w:rsidRDefault="000243D6" w:rsidP="00A1761D">
      <w:pPr>
        <w:pStyle w:val="Titre2"/>
        <w:jc w:val="both"/>
        <w:rPr>
          <w:rFonts w:asciiTheme="minorHAnsi" w:hAnsiTheme="minorHAnsi"/>
          <w:sz w:val="22"/>
          <w:szCs w:val="22"/>
        </w:rPr>
      </w:pPr>
      <w:bookmarkStart w:id="103" w:name="_Toc392669640"/>
      <w:bookmarkStart w:id="104" w:name="_Toc390691469"/>
      <w:bookmarkStart w:id="105" w:name="_Toc140836324"/>
      <w:r w:rsidRPr="00CB5E4E">
        <w:rPr>
          <w:rFonts w:asciiTheme="minorHAnsi" w:hAnsiTheme="minorHAnsi"/>
          <w:sz w:val="22"/>
          <w:szCs w:val="22"/>
          <w:lang w:val="en"/>
        </w:rPr>
        <w:t>Inspection activities</w:t>
      </w:r>
      <w:bookmarkEnd w:id="103"/>
      <w:bookmarkEnd w:id="104"/>
      <w:bookmarkEnd w:id="105"/>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77777777"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CB5E4E">
        <w:rPr>
          <w:rFonts w:asciiTheme="minorHAnsi" w:hAnsiTheme="minorHAnsi" w:cs="Arial"/>
          <w:szCs w:val="22"/>
          <w:highlight w:val="yellow"/>
          <w:lang w:val="en"/>
        </w:rPr>
        <w:t>Project Manager, to be specified</w:t>
      </w:r>
    </w:p>
    <w:p w14:paraId="5A68427F" w14:textId="77777777" w:rsidR="00F766D6"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CB5E4E">
        <w:rPr>
          <w:rFonts w:asciiTheme="minorHAnsi" w:hAnsiTheme="minorHAnsi" w:cs="Arial"/>
          <w:szCs w:val="22"/>
          <w:highlight w:val="yellow"/>
          <w:lang w:val="en"/>
        </w:rPr>
        <w:t>Project Director, to be specified</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106" w:name="_Toc390691470"/>
      <w:bookmarkStart w:id="107" w:name="_Toc392669641"/>
      <w:bookmarkStart w:id="108" w:name="_Toc140836325"/>
      <w:r w:rsidRPr="00CB5E4E">
        <w:rPr>
          <w:rFonts w:asciiTheme="minorHAnsi" w:hAnsiTheme="minorHAnsi"/>
          <w:sz w:val="22"/>
          <w:szCs w:val="22"/>
          <w:lang w:val="en"/>
        </w:rPr>
        <w:t>Acceptance</w:t>
      </w:r>
      <w:bookmarkEnd w:id="106"/>
      <w:r w:rsidRPr="00CB5E4E">
        <w:rPr>
          <w:rFonts w:asciiTheme="minorHAnsi" w:hAnsiTheme="minorHAnsi"/>
          <w:sz w:val="22"/>
          <w:szCs w:val="22"/>
          <w:lang w:val="en"/>
        </w:rPr>
        <w:t xml:space="preserve"> of service</w:t>
      </w:r>
      <w:bookmarkEnd w:id="107"/>
      <w:r w:rsidRPr="00CB5E4E">
        <w:rPr>
          <w:rFonts w:asciiTheme="minorHAnsi" w:hAnsiTheme="minorHAnsi"/>
          <w:sz w:val="22"/>
          <w:szCs w:val="22"/>
          <w:lang w:val="en"/>
        </w:rPr>
        <w:t>s and supplies</w:t>
      </w:r>
      <w:bookmarkEnd w:id="108"/>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77777777" w:rsidR="00C27993" w:rsidRPr="00CB5E4E" w:rsidRDefault="00D00B3A"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the Thematic Unit Director</w:t>
      </w:r>
      <w:r w:rsidRPr="00CB5E4E">
        <w:rPr>
          <w:rFonts w:asciiTheme="minorHAnsi" w:hAnsiTheme="minorHAnsi" w:cs="Arial"/>
          <w:szCs w:val="22"/>
          <w:highlight w:val="yellow"/>
          <w:lang w:val="en"/>
        </w:rPr>
        <w:t>, to be specified</w:t>
      </w:r>
    </w:p>
    <w:p w14:paraId="7DB5AAB0" w14:textId="77777777" w:rsidR="00C27993" w:rsidRPr="00CB5E4E" w:rsidRDefault="00C27993"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the Project Director</w:t>
      </w:r>
      <w:r w:rsidRPr="00CB5E4E">
        <w:rPr>
          <w:rFonts w:asciiTheme="minorHAnsi" w:hAnsiTheme="minorHAnsi" w:cs="Arial"/>
          <w:szCs w:val="22"/>
          <w:highlight w:val="yellow"/>
          <w:lang w:val="en"/>
        </w:rPr>
        <w:t>, to be specified</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09" w:name="_Toc140836326"/>
      <w:r w:rsidRPr="00D95D87">
        <w:rPr>
          <w:rFonts w:asciiTheme="minorHAnsi" w:hAnsiTheme="minorHAnsi"/>
          <w:b/>
          <w:bCs/>
          <w:caps/>
          <w:sz w:val="24"/>
          <w:u w:val="single"/>
          <w:lang w:val="en"/>
        </w:rPr>
        <w:lastRenderedPageBreak/>
        <w:t>Specific terms of execution</w:t>
      </w:r>
      <w:bookmarkEnd w:id="109"/>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110" w:name="_Toc140836327"/>
      <w:bookmarkStart w:id="111" w:name="_Toc392669643"/>
      <w:r w:rsidRPr="00D95D87">
        <w:rPr>
          <w:rFonts w:asciiTheme="minorHAnsi" w:hAnsiTheme="minorHAnsi" w:cstheme="minorHAnsi"/>
          <w:sz w:val="22"/>
          <w:szCs w:val="22"/>
          <w:lang w:val="en"/>
        </w:rPr>
        <w:t>Deliverables table</w:t>
      </w:r>
      <w:bookmarkEnd w:id="110"/>
    </w:p>
    <w:tbl>
      <w:tblPr>
        <w:tblStyle w:val="Grilledutableau"/>
        <w:tblW w:w="9072" w:type="dxa"/>
        <w:tblInd w:w="562" w:type="dxa"/>
        <w:tblLook w:val="04A0" w:firstRow="1" w:lastRow="0" w:firstColumn="1" w:lastColumn="0" w:noHBand="0" w:noVBand="1"/>
        <w:tblPrChange w:id="112" w:author="t-trung.bui" w:date="2025-07-29T17:20:00Z">
          <w:tblPr>
            <w:tblStyle w:val="Grilledutableau"/>
            <w:tblW w:w="9736" w:type="dxa"/>
            <w:tblLook w:val="04A0" w:firstRow="1" w:lastRow="0" w:firstColumn="1" w:lastColumn="0" w:noHBand="0" w:noVBand="1"/>
          </w:tblPr>
        </w:tblPrChange>
      </w:tblPr>
      <w:tblGrid>
        <w:gridCol w:w="851"/>
        <w:gridCol w:w="2410"/>
        <w:gridCol w:w="3260"/>
        <w:gridCol w:w="2551"/>
        <w:tblGridChange w:id="113">
          <w:tblGrid>
            <w:gridCol w:w="1129"/>
            <w:gridCol w:w="2410"/>
            <w:gridCol w:w="3119"/>
            <w:gridCol w:w="2976"/>
          </w:tblGrid>
        </w:tblGridChange>
      </w:tblGrid>
      <w:tr w:rsidR="00891B66" w:rsidRPr="00F14F86" w14:paraId="75941D87" w14:textId="77777777" w:rsidTr="00891B66">
        <w:trPr>
          <w:ins w:id="114" w:author="t-trung.bui" w:date="2025-07-29T17:18:00Z"/>
          <w:trPrChange w:id="115" w:author="t-trung.bui" w:date="2025-07-29T17:20:00Z">
            <w:trPr>
              <w:wAfter w:w="102" w:type="dxa"/>
            </w:trPr>
          </w:trPrChange>
        </w:trPr>
        <w:tc>
          <w:tcPr>
            <w:tcW w:w="851" w:type="dxa"/>
            <w:tcPrChange w:id="116" w:author="t-trung.bui" w:date="2025-07-29T17:20:00Z">
              <w:tcPr>
                <w:tcW w:w="1129" w:type="dxa"/>
              </w:tcPr>
            </w:tcPrChange>
          </w:tcPr>
          <w:p w14:paraId="59AEB844" w14:textId="77777777" w:rsidR="00891B66" w:rsidRPr="00F14F86" w:rsidRDefault="00891B66" w:rsidP="009F175F">
            <w:pPr>
              <w:ind w:left="29" w:right="35"/>
              <w:rPr>
                <w:ins w:id="117" w:author="t-trung.bui" w:date="2025-07-29T17:18:00Z"/>
                <w:rFonts w:asciiTheme="minorHAnsi" w:hAnsiTheme="minorHAnsi" w:cs="Calibri"/>
                <w:b/>
                <w:lang w:val="en-GB"/>
              </w:rPr>
            </w:pPr>
            <w:ins w:id="118" w:author="t-trung.bui" w:date="2025-07-29T17:18:00Z">
              <w:r w:rsidRPr="00F14F86">
                <w:rPr>
                  <w:rFonts w:asciiTheme="minorHAnsi" w:hAnsiTheme="minorHAnsi" w:cs="Calibri"/>
                  <w:b/>
                  <w:lang w:val="en-GB"/>
                </w:rPr>
                <w:t>Task</w:t>
              </w:r>
            </w:ins>
          </w:p>
        </w:tc>
        <w:tc>
          <w:tcPr>
            <w:tcW w:w="2410" w:type="dxa"/>
            <w:tcPrChange w:id="119" w:author="t-trung.bui" w:date="2025-07-29T17:20:00Z">
              <w:tcPr>
                <w:tcW w:w="2410" w:type="dxa"/>
              </w:tcPr>
            </w:tcPrChange>
          </w:tcPr>
          <w:p w14:paraId="1EDFF341" w14:textId="77777777" w:rsidR="00891B66" w:rsidRPr="00F14F86" w:rsidRDefault="00891B66" w:rsidP="009F175F">
            <w:pPr>
              <w:ind w:left="29" w:right="35"/>
              <w:rPr>
                <w:ins w:id="120" w:author="t-trung.bui" w:date="2025-07-29T17:18:00Z"/>
                <w:rFonts w:asciiTheme="minorHAnsi" w:hAnsiTheme="minorHAnsi" w:cs="Calibri"/>
                <w:b/>
                <w:lang w:val="en-GB"/>
              </w:rPr>
            </w:pPr>
            <w:ins w:id="121" w:author="t-trung.bui" w:date="2025-07-29T17:18:00Z">
              <w:r w:rsidRPr="00F14F86">
                <w:rPr>
                  <w:rFonts w:asciiTheme="minorHAnsi" w:hAnsiTheme="minorHAnsi" w:cs="Calibri"/>
                  <w:b/>
                  <w:lang w:val="en-GB"/>
                </w:rPr>
                <w:t>Type of deliverable</w:t>
              </w:r>
            </w:ins>
          </w:p>
        </w:tc>
        <w:tc>
          <w:tcPr>
            <w:tcW w:w="3260" w:type="dxa"/>
            <w:tcPrChange w:id="122" w:author="t-trung.bui" w:date="2025-07-29T17:20:00Z">
              <w:tcPr>
                <w:tcW w:w="3119" w:type="dxa"/>
              </w:tcPr>
            </w:tcPrChange>
          </w:tcPr>
          <w:p w14:paraId="1083C355" w14:textId="77777777" w:rsidR="00891B66" w:rsidRPr="00F14F86" w:rsidRDefault="00891B66" w:rsidP="009F175F">
            <w:pPr>
              <w:ind w:left="29" w:right="35"/>
              <w:rPr>
                <w:ins w:id="123" w:author="t-trung.bui" w:date="2025-07-29T17:18:00Z"/>
                <w:rFonts w:asciiTheme="minorHAnsi" w:hAnsiTheme="minorHAnsi" w:cs="Calibri"/>
                <w:b/>
                <w:lang w:val="en-GB"/>
              </w:rPr>
            </w:pPr>
            <w:ins w:id="124" w:author="t-trung.bui" w:date="2025-07-29T17:18:00Z">
              <w:r w:rsidRPr="00F14F86">
                <w:rPr>
                  <w:rFonts w:asciiTheme="minorHAnsi" w:hAnsiTheme="minorHAnsi" w:cs="Calibri"/>
                  <w:b/>
                  <w:lang w:val="en-GB"/>
                </w:rPr>
                <w:t xml:space="preserve">Draft </w:t>
              </w:r>
            </w:ins>
          </w:p>
        </w:tc>
        <w:tc>
          <w:tcPr>
            <w:tcW w:w="2551" w:type="dxa"/>
            <w:tcPrChange w:id="125" w:author="t-trung.bui" w:date="2025-07-29T17:20:00Z">
              <w:tcPr>
                <w:tcW w:w="2976" w:type="dxa"/>
              </w:tcPr>
            </w:tcPrChange>
          </w:tcPr>
          <w:p w14:paraId="29E948A1" w14:textId="77777777" w:rsidR="00891B66" w:rsidRPr="00F14F86" w:rsidRDefault="00891B66" w:rsidP="009F175F">
            <w:pPr>
              <w:ind w:left="29" w:right="35"/>
              <w:rPr>
                <w:ins w:id="126" w:author="t-trung.bui" w:date="2025-07-29T17:18:00Z"/>
                <w:rFonts w:asciiTheme="minorHAnsi" w:hAnsiTheme="minorHAnsi" w:cs="Calibri"/>
                <w:b/>
                <w:lang w:val="en-GB"/>
              </w:rPr>
            </w:pPr>
            <w:ins w:id="127" w:author="t-trung.bui" w:date="2025-07-29T17:18:00Z">
              <w:r w:rsidRPr="00F14F86">
                <w:rPr>
                  <w:rFonts w:asciiTheme="minorHAnsi" w:hAnsiTheme="minorHAnsi" w:cs="Calibri"/>
                  <w:b/>
                  <w:lang w:val="en-GB"/>
                </w:rPr>
                <w:t xml:space="preserve">Final </w:t>
              </w:r>
            </w:ins>
          </w:p>
        </w:tc>
      </w:tr>
      <w:tr w:rsidR="00891B66" w:rsidRPr="00293EC3" w14:paraId="16D5532B" w14:textId="77777777" w:rsidTr="00891B66">
        <w:trPr>
          <w:ins w:id="128" w:author="t-trung.bui" w:date="2025-07-29T17:18:00Z"/>
          <w:trPrChange w:id="129" w:author="t-trung.bui" w:date="2025-07-29T17:20:00Z">
            <w:trPr>
              <w:wAfter w:w="102" w:type="dxa"/>
            </w:trPr>
          </w:trPrChange>
        </w:trPr>
        <w:tc>
          <w:tcPr>
            <w:tcW w:w="851" w:type="dxa"/>
            <w:tcPrChange w:id="130" w:author="t-trung.bui" w:date="2025-07-29T17:20:00Z">
              <w:tcPr>
                <w:tcW w:w="1129" w:type="dxa"/>
              </w:tcPr>
            </w:tcPrChange>
          </w:tcPr>
          <w:p w14:paraId="4E3DCA77" w14:textId="77777777" w:rsidR="00891B66" w:rsidRPr="00F14F86" w:rsidRDefault="00891B66" w:rsidP="009F175F">
            <w:pPr>
              <w:ind w:left="29" w:right="35"/>
              <w:rPr>
                <w:ins w:id="131" w:author="t-trung.bui" w:date="2025-07-29T17:18:00Z"/>
                <w:rFonts w:asciiTheme="minorHAnsi" w:hAnsiTheme="minorHAnsi" w:cs="Calibri"/>
                <w:lang w:val="en-GB"/>
              </w:rPr>
            </w:pPr>
            <w:ins w:id="132" w:author="t-trung.bui" w:date="2025-07-29T17:18:00Z">
              <w:r w:rsidRPr="00F14F86">
                <w:rPr>
                  <w:rFonts w:asciiTheme="minorHAnsi" w:hAnsiTheme="minorHAnsi" w:cs="Calibri"/>
                  <w:lang w:val="en-GB"/>
                </w:rPr>
                <w:t>Task 1</w:t>
              </w:r>
            </w:ins>
          </w:p>
        </w:tc>
        <w:tc>
          <w:tcPr>
            <w:tcW w:w="2410" w:type="dxa"/>
            <w:tcPrChange w:id="133" w:author="t-trung.bui" w:date="2025-07-29T17:20:00Z">
              <w:tcPr>
                <w:tcW w:w="2410" w:type="dxa"/>
              </w:tcPr>
            </w:tcPrChange>
          </w:tcPr>
          <w:p w14:paraId="338D0BFA" w14:textId="77777777" w:rsidR="00891B66" w:rsidRPr="00F14F86" w:rsidRDefault="00891B66" w:rsidP="009F175F">
            <w:pPr>
              <w:ind w:right="35"/>
              <w:rPr>
                <w:ins w:id="134" w:author="t-trung.bui" w:date="2025-07-29T17:18:00Z"/>
                <w:rFonts w:asciiTheme="minorHAnsi" w:hAnsiTheme="minorHAnsi" w:cs="Calibri"/>
                <w:lang w:val="en-GB"/>
              </w:rPr>
            </w:pPr>
            <w:ins w:id="135" w:author="t-trung.bui" w:date="2025-07-29T17:18:00Z">
              <w:r>
                <w:rPr>
                  <w:rFonts w:asciiTheme="minorHAnsi" w:hAnsiTheme="minorHAnsi" w:cs="Calibri"/>
                  <w:lang w:val="en-GB"/>
                </w:rPr>
                <w:t>Inception Report</w:t>
              </w:r>
            </w:ins>
          </w:p>
        </w:tc>
        <w:tc>
          <w:tcPr>
            <w:tcW w:w="3260" w:type="dxa"/>
            <w:tcPrChange w:id="136" w:author="t-trung.bui" w:date="2025-07-29T17:20:00Z">
              <w:tcPr>
                <w:tcW w:w="3119" w:type="dxa"/>
              </w:tcPr>
            </w:tcPrChange>
          </w:tcPr>
          <w:p w14:paraId="45113A01" w14:textId="77777777" w:rsidR="00891B66" w:rsidRPr="00F14F86" w:rsidRDefault="00891B66" w:rsidP="009F175F">
            <w:pPr>
              <w:ind w:left="29" w:right="35"/>
              <w:rPr>
                <w:ins w:id="137" w:author="t-trung.bui" w:date="2025-07-29T17:18:00Z"/>
                <w:rFonts w:asciiTheme="minorHAnsi" w:hAnsiTheme="minorHAnsi" w:cs="Calibri"/>
                <w:lang w:val="en-GB"/>
              </w:rPr>
            </w:pPr>
            <w:ins w:id="138" w:author="t-trung.bui" w:date="2025-07-29T17:18:00Z">
              <w:r>
                <w:rPr>
                  <w:rFonts w:asciiTheme="minorHAnsi" w:hAnsiTheme="minorHAnsi" w:cs="Calibri"/>
                  <w:lang w:val="en-GB"/>
                </w:rPr>
                <w:t>N/A</w:t>
              </w:r>
            </w:ins>
          </w:p>
        </w:tc>
        <w:tc>
          <w:tcPr>
            <w:tcW w:w="2551" w:type="dxa"/>
            <w:tcPrChange w:id="139" w:author="t-trung.bui" w:date="2025-07-29T17:20:00Z">
              <w:tcPr>
                <w:tcW w:w="2976" w:type="dxa"/>
              </w:tcPr>
            </w:tcPrChange>
          </w:tcPr>
          <w:p w14:paraId="40EB1D71" w14:textId="77777777" w:rsidR="00891B66" w:rsidRPr="00F14F86" w:rsidRDefault="00891B66" w:rsidP="009F175F">
            <w:pPr>
              <w:ind w:right="35"/>
              <w:rPr>
                <w:ins w:id="140" w:author="t-trung.bui" w:date="2025-07-29T17:18:00Z"/>
                <w:rFonts w:asciiTheme="minorHAnsi" w:hAnsiTheme="minorHAnsi" w:cs="Calibri"/>
                <w:lang w:val="en-GB"/>
              </w:rPr>
            </w:pPr>
            <w:ins w:id="141" w:author="t-trung.bui" w:date="2025-07-29T17:18:00Z">
              <w:r>
                <w:rPr>
                  <w:rFonts w:asciiTheme="minorHAnsi" w:hAnsiTheme="minorHAnsi" w:cs="Calibri"/>
                  <w:lang w:val="en-GB"/>
                </w:rPr>
                <w:t>4 weeks</w:t>
              </w:r>
              <w:r w:rsidRPr="00F14F86">
                <w:rPr>
                  <w:rFonts w:asciiTheme="minorHAnsi" w:hAnsiTheme="minorHAnsi" w:cs="Calibri"/>
                  <w:lang w:val="en-GB"/>
                </w:rPr>
                <w:t xml:space="preserve"> after </w:t>
              </w:r>
              <w:r>
                <w:rPr>
                  <w:rFonts w:asciiTheme="minorHAnsi" w:hAnsiTheme="minorHAnsi" w:cs="Calibri"/>
                  <w:lang w:val="en-GB"/>
                </w:rPr>
                <w:t>commencement</w:t>
              </w:r>
              <w:r w:rsidRPr="00F14F86">
                <w:rPr>
                  <w:rFonts w:asciiTheme="minorHAnsi" w:hAnsiTheme="minorHAnsi" w:cs="Calibri"/>
                  <w:lang w:val="en-GB"/>
                </w:rPr>
                <w:t xml:space="preserve"> of the service</w:t>
              </w:r>
            </w:ins>
          </w:p>
        </w:tc>
      </w:tr>
      <w:tr w:rsidR="00891B66" w:rsidRPr="00293EC3" w14:paraId="04BEA67F" w14:textId="77777777" w:rsidTr="00891B66">
        <w:trPr>
          <w:ins w:id="142" w:author="t-trung.bui" w:date="2025-07-29T17:18:00Z"/>
          <w:trPrChange w:id="143" w:author="t-trung.bui" w:date="2025-07-29T17:20:00Z">
            <w:trPr>
              <w:wAfter w:w="102" w:type="dxa"/>
            </w:trPr>
          </w:trPrChange>
        </w:trPr>
        <w:tc>
          <w:tcPr>
            <w:tcW w:w="851" w:type="dxa"/>
            <w:vMerge w:val="restart"/>
            <w:tcPrChange w:id="144" w:author="t-trung.bui" w:date="2025-07-29T17:20:00Z">
              <w:tcPr>
                <w:tcW w:w="1129" w:type="dxa"/>
                <w:vMerge w:val="restart"/>
              </w:tcPr>
            </w:tcPrChange>
          </w:tcPr>
          <w:p w14:paraId="10E4474E" w14:textId="77777777" w:rsidR="00891B66" w:rsidRPr="00F14F86" w:rsidRDefault="00891B66" w:rsidP="009F175F">
            <w:pPr>
              <w:ind w:left="29" w:right="35"/>
              <w:rPr>
                <w:ins w:id="145" w:author="t-trung.bui" w:date="2025-07-29T17:18:00Z"/>
                <w:rFonts w:asciiTheme="minorHAnsi" w:hAnsiTheme="minorHAnsi" w:cs="Calibri"/>
                <w:lang w:val="en-GB"/>
              </w:rPr>
            </w:pPr>
            <w:ins w:id="146" w:author="t-trung.bui" w:date="2025-07-29T17:18:00Z">
              <w:r>
                <w:rPr>
                  <w:rFonts w:asciiTheme="minorHAnsi" w:hAnsiTheme="minorHAnsi" w:cs="Calibri"/>
                  <w:lang w:val="en-GB"/>
                </w:rPr>
                <w:t>Task 2</w:t>
              </w:r>
            </w:ins>
          </w:p>
        </w:tc>
        <w:tc>
          <w:tcPr>
            <w:tcW w:w="2410" w:type="dxa"/>
            <w:tcPrChange w:id="147" w:author="t-trung.bui" w:date="2025-07-29T17:20:00Z">
              <w:tcPr>
                <w:tcW w:w="2410" w:type="dxa"/>
              </w:tcPr>
            </w:tcPrChange>
          </w:tcPr>
          <w:p w14:paraId="20903508" w14:textId="77777777" w:rsidR="00891B66" w:rsidRPr="00F14F86" w:rsidRDefault="00891B66" w:rsidP="009F175F">
            <w:pPr>
              <w:ind w:right="35"/>
              <w:rPr>
                <w:ins w:id="148" w:author="t-trung.bui" w:date="2025-07-29T17:18:00Z"/>
                <w:rFonts w:asciiTheme="minorHAnsi" w:hAnsiTheme="minorHAnsi" w:cs="Calibri"/>
                <w:lang w:val="en-GB"/>
              </w:rPr>
            </w:pPr>
            <w:ins w:id="149" w:author="t-trung.bui" w:date="2025-07-29T17:18:00Z">
              <w:r>
                <w:rPr>
                  <w:rFonts w:asciiTheme="minorHAnsi" w:hAnsiTheme="minorHAnsi" w:cs="Calibri"/>
                  <w:lang w:val="en-GB"/>
                </w:rPr>
                <w:t>Presentation to stakeholders and Intermediary Report</w:t>
              </w:r>
            </w:ins>
          </w:p>
        </w:tc>
        <w:tc>
          <w:tcPr>
            <w:tcW w:w="3260" w:type="dxa"/>
            <w:tcPrChange w:id="150" w:author="t-trung.bui" w:date="2025-07-29T17:20:00Z">
              <w:tcPr>
                <w:tcW w:w="3119" w:type="dxa"/>
              </w:tcPr>
            </w:tcPrChange>
          </w:tcPr>
          <w:p w14:paraId="574F4880" w14:textId="77777777" w:rsidR="00891B66" w:rsidRPr="00F14F86" w:rsidRDefault="00891B66" w:rsidP="009F175F">
            <w:pPr>
              <w:ind w:left="29" w:right="35"/>
              <w:rPr>
                <w:ins w:id="151" w:author="t-trung.bui" w:date="2025-07-29T17:18:00Z"/>
                <w:rFonts w:asciiTheme="minorHAnsi" w:hAnsiTheme="minorHAnsi" w:cs="Calibri"/>
                <w:lang w:val="en-GB"/>
              </w:rPr>
            </w:pPr>
            <w:ins w:id="152" w:author="t-trung.bui" w:date="2025-07-29T17:18:00Z">
              <w:r>
                <w:rPr>
                  <w:rFonts w:asciiTheme="minorHAnsi" w:hAnsiTheme="minorHAnsi" w:cs="Calibri"/>
                  <w:lang w:val="en-GB"/>
                </w:rPr>
                <w:t>8 weeks</w:t>
              </w:r>
              <w:r w:rsidRPr="00F14F86">
                <w:rPr>
                  <w:rFonts w:asciiTheme="minorHAnsi" w:hAnsiTheme="minorHAnsi" w:cs="Calibri"/>
                  <w:lang w:val="en-GB"/>
                </w:rPr>
                <w:t xml:space="preserve"> </w:t>
              </w:r>
              <w:r>
                <w:rPr>
                  <w:rFonts w:asciiTheme="minorHAnsi" w:hAnsiTheme="minorHAnsi" w:cs="Calibri"/>
                  <w:lang w:val="en-GB"/>
                </w:rPr>
                <w:t>after commencement of the service</w:t>
              </w:r>
            </w:ins>
          </w:p>
        </w:tc>
        <w:tc>
          <w:tcPr>
            <w:tcW w:w="2551" w:type="dxa"/>
            <w:tcPrChange w:id="153" w:author="t-trung.bui" w:date="2025-07-29T17:20:00Z">
              <w:tcPr>
                <w:tcW w:w="2976" w:type="dxa"/>
              </w:tcPr>
            </w:tcPrChange>
          </w:tcPr>
          <w:p w14:paraId="179D331D" w14:textId="77777777" w:rsidR="00891B66" w:rsidRPr="00F14F86" w:rsidRDefault="00891B66" w:rsidP="009F175F">
            <w:pPr>
              <w:ind w:left="29" w:right="35"/>
              <w:rPr>
                <w:ins w:id="154" w:author="t-trung.bui" w:date="2025-07-29T17:18:00Z"/>
                <w:rFonts w:asciiTheme="minorHAnsi" w:hAnsiTheme="minorHAnsi" w:cs="Calibri"/>
                <w:lang w:val="en-GB"/>
              </w:rPr>
            </w:pPr>
            <w:ins w:id="155" w:author="t-trung.bui" w:date="2025-07-29T17:18:00Z">
              <w:r>
                <w:rPr>
                  <w:rFonts w:asciiTheme="minorHAnsi" w:hAnsiTheme="minorHAnsi" w:cs="Calibri"/>
                  <w:lang w:val="en-GB"/>
                </w:rPr>
                <w:t>2</w:t>
              </w:r>
              <w:r w:rsidRPr="00F14F86">
                <w:rPr>
                  <w:rFonts w:asciiTheme="minorHAnsi" w:hAnsiTheme="minorHAnsi" w:cs="Calibri"/>
                  <w:lang w:val="en-GB"/>
                </w:rPr>
                <w:t xml:space="preserve"> </w:t>
              </w:r>
              <w:r>
                <w:rPr>
                  <w:rFonts w:asciiTheme="minorHAnsi" w:hAnsiTheme="minorHAnsi" w:cs="Calibri"/>
                  <w:lang w:val="en-GB"/>
                </w:rPr>
                <w:t>week</w:t>
              </w:r>
              <w:r w:rsidRPr="00F14F86">
                <w:rPr>
                  <w:rFonts w:asciiTheme="minorHAnsi" w:hAnsiTheme="minorHAnsi" w:cs="Calibri"/>
                  <w:lang w:val="en-GB"/>
                </w:rPr>
                <w:t xml:space="preserve"> after the submission of Draft </w:t>
              </w:r>
              <w:r>
                <w:rPr>
                  <w:rFonts w:asciiTheme="minorHAnsi" w:hAnsiTheme="minorHAnsi" w:cs="Calibri"/>
                  <w:lang w:val="en-GB"/>
                </w:rPr>
                <w:t xml:space="preserve">Intermediary </w:t>
              </w:r>
              <w:r w:rsidRPr="00F14F86">
                <w:rPr>
                  <w:rFonts w:asciiTheme="minorHAnsi" w:hAnsiTheme="minorHAnsi" w:cs="Calibri"/>
                  <w:lang w:val="en-GB"/>
                </w:rPr>
                <w:t>Report</w:t>
              </w:r>
            </w:ins>
          </w:p>
        </w:tc>
      </w:tr>
      <w:tr w:rsidR="00891B66" w:rsidRPr="00293EC3" w14:paraId="6CA63687" w14:textId="77777777" w:rsidTr="00891B66">
        <w:trPr>
          <w:ins w:id="156" w:author="t-trung.bui" w:date="2025-07-29T17:18:00Z"/>
          <w:trPrChange w:id="157" w:author="t-trung.bui" w:date="2025-07-29T17:20:00Z">
            <w:trPr>
              <w:wAfter w:w="102" w:type="dxa"/>
            </w:trPr>
          </w:trPrChange>
        </w:trPr>
        <w:tc>
          <w:tcPr>
            <w:tcW w:w="851" w:type="dxa"/>
            <w:vMerge/>
            <w:tcPrChange w:id="158" w:author="t-trung.bui" w:date="2025-07-29T17:20:00Z">
              <w:tcPr>
                <w:tcW w:w="1129" w:type="dxa"/>
                <w:vMerge/>
              </w:tcPr>
            </w:tcPrChange>
          </w:tcPr>
          <w:p w14:paraId="21060A24" w14:textId="77777777" w:rsidR="00891B66" w:rsidRPr="00F14F86" w:rsidRDefault="00891B66" w:rsidP="009F175F">
            <w:pPr>
              <w:ind w:left="29" w:right="35"/>
              <w:rPr>
                <w:ins w:id="159" w:author="t-trung.bui" w:date="2025-07-29T17:18:00Z"/>
                <w:rFonts w:asciiTheme="minorHAnsi" w:hAnsiTheme="minorHAnsi" w:cs="Calibri"/>
                <w:lang w:val="en-GB"/>
              </w:rPr>
            </w:pPr>
          </w:p>
        </w:tc>
        <w:tc>
          <w:tcPr>
            <w:tcW w:w="2410" w:type="dxa"/>
            <w:tcPrChange w:id="160" w:author="t-trung.bui" w:date="2025-07-29T17:20:00Z">
              <w:tcPr>
                <w:tcW w:w="2410" w:type="dxa"/>
              </w:tcPr>
            </w:tcPrChange>
          </w:tcPr>
          <w:p w14:paraId="7FBFBCCC" w14:textId="77777777" w:rsidR="00891B66" w:rsidRPr="00F14F86" w:rsidRDefault="00891B66" w:rsidP="009F175F">
            <w:pPr>
              <w:ind w:right="35"/>
              <w:rPr>
                <w:ins w:id="161" w:author="t-trung.bui" w:date="2025-07-29T17:18:00Z"/>
                <w:rFonts w:asciiTheme="minorHAnsi" w:hAnsiTheme="minorHAnsi" w:cs="Calibri"/>
                <w:lang w:val="en-GB"/>
              </w:rPr>
            </w:pPr>
            <w:ins w:id="162" w:author="t-trung.bui" w:date="2025-07-29T17:18:00Z">
              <w:r>
                <w:rPr>
                  <w:rFonts w:asciiTheme="minorHAnsi" w:hAnsiTheme="minorHAnsi" w:cs="Calibri"/>
                  <w:lang w:val="en-GB"/>
                </w:rPr>
                <w:t>Final Report</w:t>
              </w:r>
            </w:ins>
          </w:p>
        </w:tc>
        <w:tc>
          <w:tcPr>
            <w:tcW w:w="3260" w:type="dxa"/>
            <w:tcPrChange w:id="163" w:author="t-trung.bui" w:date="2025-07-29T17:20:00Z">
              <w:tcPr>
                <w:tcW w:w="3119" w:type="dxa"/>
              </w:tcPr>
            </w:tcPrChange>
          </w:tcPr>
          <w:p w14:paraId="79BAE760" w14:textId="77777777" w:rsidR="00891B66" w:rsidRPr="00F14F86" w:rsidRDefault="00891B66" w:rsidP="009F175F">
            <w:pPr>
              <w:ind w:left="29" w:right="35"/>
              <w:rPr>
                <w:ins w:id="164" w:author="t-trung.bui" w:date="2025-07-29T17:18:00Z"/>
                <w:rFonts w:asciiTheme="minorHAnsi" w:hAnsiTheme="minorHAnsi" w:cs="Calibri"/>
                <w:lang w:val="en-GB"/>
              </w:rPr>
            </w:pPr>
            <w:ins w:id="165" w:author="t-trung.bui" w:date="2025-07-29T17:18:00Z">
              <w:r>
                <w:rPr>
                  <w:rFonts w:asciiTheme="minorHAnsi" w:hAnsiTheme="minorHAnsi" w:cs="Calibri"/>
                  <w:lang w:val="en-GB"/>
                </w:rPr>
                <w:t>2 weeks</w:t>
              </w:r>
              <w:r w:rsidRPr="00F14F86">
                <w:rPr>
                  <w:rFonts w:asciiTheme="minorHAnsi" w:hAnsiTheme="minorHAnsi" w:cs="Calibri"/>
                  <w:lang w:val="en-GB"/>
                </w:rPr>
                <w:t xml:space="preserve"> after </w:t>
              </w:r>
              <w:r>
                <w:rPr>
                  <w:rFonts w:asciiTheme="minorHAnsi" w:hAnsiTheme="minorHAnsi" w:cs="Calibri"/>
                  <w:lang w:val="en-GB"/>
                </w:rPr>
                <w:t xml:space="preserve">intermediary report approval </w:t>
              </w:r>
            </w:ins>
          </w:p>
        </w:tc>
        <w:tc>
          <w:tcPr>
            <w:tcW w:w="2551" w:type="dxa"/>
            <w:tcPrChange w:id="166" w:author="t-trung.bui" w:date="2025-07-29T17:20:00Z">
              <w:tcPr>
                <w:tcW w:w="2976" w:type="dxa"/>
              </w:tcPr>
            </w:tcPrChange>
          </w:tcPr>
          <w:p w14:paraId="124B4517" w14:textId="77777777" w:rsidR="00891B66" w:rsidRPr="00F14F86" w:rsidRDefault="00891B66" w:rsidP="009F175F">
            <w:pPr>
              <w:ind w:left="29" w:right="35"/>
              <w:rPr>
                <w:ins w:id="167" w:author="t-trung.bui" w:date="2025-07-29T17:18:00Z"/>
                <w:rFonts w:asciiTheme="minorHAnsi" w:hAnsiTheme="minorHAnsi" w:cs="Calibri"/>
                <w:lang w:val="en-GB"/>
              </w:rPr>
            </w:pPr>
            <w:ins w:id="168" w:author="t-trung.bui" w:date="2025-07-29T17:18:00Z">
              <w:r>
                <w:rPr>
                  <w:rFonts w:asciiTheme="minorHAnsi" w:hAnsiTheme="minorHAnsi" w:cs="Calibri"/>
                  <w:lang w:val="en-GB"/>
                </w:rPr>
                <w:t>1 week</w:t>
              </w:r>
              <w:r w:rsidRPr="00F14F86">
                <w:rPr>
                  <w:rFonts w:asciiTheme="minorHAnsi" w:hAnsiTheme="minorHAnsi" w:cs="Calibri"/>
                  <w:lang w:val="en-GB"/>
                </w:rPr>
                <w:t xml:space="preserve"> after the submission of Draft </w:t>
              </w:r>
              <w:r>
                <w:rPr>
                  <w:rFonts w:asciiTheme="minorHAnsi" w:hAnsiTheme="minorHAnsi" w:cs="Calibri"/>
                  <w:lang w:val="en-GB"/>
                </w:rPr>
                <w:t xml:space="preserve">Final </w:t>
              </w:r>
              <w:r w:rsidRPr="00F14F86">
                <w:rPr>
                  <w:rFonts w:asciiTheme="minorHAnsi" w:hAnsiTheme="minorHAnsi" w:cs="Calibri"/>
                  <w:lang w:val="en-GB"/>
                </w:rPr>
                <w:t>Report</w:t>
              </w:r>
            </w:ins>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169" w:name="_Toc392669642"/>
      <w:bookmarkStart w:id="170" w:name="_Toc140836328"/>
      <w:bookmarkStart w:id="171" w:name="_Toc392669644"/>
      <w:bookmarkEnd w:id="111"/>
      <w:r w:rsidRPr="00D95D87">
        <w:rPr>
          <w:rFonts w:asciiTheme="minorHAnsi" w:hAnsiTheme="minorHAnsi" w:cstheme="minorHAnsi"/>
          <w:sz w:val="22"/>
          <w:szCs w:val="22"/>
          <w:lang w:val="en"/>
        </w:rPr>
        <w:t>Expert in charge of the assignment</w:t>
      </w:r>
      <w:bookmarkEnd w:id="169"/>
      <w:bookmarkEnd w:id="17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172" w:name="_Toc140836329"/>
      <w:r w:rsidRPr="00D95D87">
        <w:rPr>
          <w:rFonts w:asciiTheme="minorHAnsi" w:hAnsiTheme="minorHAnsi" w:cstheme="minorHAnsi"/>
          <w:sz w:val="22"/>
          <w:szCs w:val="22"/>
          <w:lang w:val="en"/>
        </w:rPr>
        <w:t>Place of execution</w:t>
      </w:r>
      <w:bookmarkEnd w:id="171"/>
      <w:bookmarkEnd w:id="172"/>
    </w:p>
    <w:p w14:paraId="2347A1C4" w14:textId="2B00B12D"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ins w:id="173" w:author="t-trung.bui" w:date="2025-07-30T16:22:00Z">
        <w:r w:rsidR="00293EC3">
          <w:rPr>
            <w:rFonts w:asciiTheme="minorHAnsi" w:hAnsiTheme="minorHAnsi" w:cstheme="minorHAnsi"/>
            <w:szCs w:val="22"/>
            <w:highlight w:val="yellow"/>
            <w:lang w:val="en"/>
          </w:rPr>
          <w:t>Vietnam</w:t>
        </w:r>
      </w:ins>
      <w:r w:rsidRPr="00D95D87">
        <w:rPr>
          <w:rFonts w:asciiTheme="minorHAnsi" w:hAnsiTheme="minorHAnsi" w:cstheme="minorHAnsi"/>
          <w:szCs w:val="22"/>
          <w:highlight w:val="yellow"/>
          <w:lang w:val="en"/>
        </w:rPr>
        <w:t>.</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174"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17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175" w:name="_Toc392669645"/>
      <w:bookmarkStart w:id="176" w:name="_Toc140836333"/>
      <w:r w:rsidRPr="0041061D">
        <w:rPr>
          <w:rFonts w:asciiTheme="minorHAnsi" w:hAnsiTheme="minorHAnsi"/>
          <w:sz w:val="22"/>
          <w:szCs w:val="22"/>
          <w:lang w:val="en"/>
        </w:rPr>
        <w:t xml:space="preserve">Commitments of the </w:t>
      </w:r>
      <w:bookmarkEnd w:id="175"/>
      <w:r w:rsidR="00567093">
        <w:rPr>
          <w:rFonts w:asciiTheme="minorHAnsi" w:hAnsiTheme="minorHAnsi" w:cstheme="minorHAnsi"/>
          <w:smallCaps/>
          <w:sz w:val="22"/>
          <w:lang w:val="en"/>
        </w:rPr>
        <w:t>Contractor</w:t>
      </w:r>
      <w:bookmarkEnd w:id="17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lastRenderedPageBreak/>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177" w:name="_Toc392669646"/>
      <w:bookmarkStart w:id="178" w:name="_Toc140836334"/>
      <w:r w:rsidRPr="00567093">
        <w:rPr>
          <w:rFonts w:asciiTheme="minorHAnsi" w:hAnsiTheme="minorHAnsi"/>
          <w:sz w:val="22"/>
          <w:szCs w:val="22"/>
          <w:lang w:val="en"/>
        </w:rPr>
        <w:t>Confidentiality</w:t>
      </w:r>
      <w:bookmarkEnd w:id="177"/>
      <w:bookmarkEnd w:id="17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179" w:name="_Toc392669649"/>
      <w:bookmarkStart w:id="180" w:name="_Toc140836336"/>
      <w:r w:rsidRPr="00567093">
        <w:rPr>
          <w:rFonts w:asciiTheme="minorHAnsi" w:hAnsiTheme="minorHAnsi"/>
          <w:sz w:val="22"/>
          <w:szCs w:val="22"/>
          <w:lang w:val="en"/>
        </w:rPr>
        <w:t>Insurance</w:t>
      </w:r>
      <w:bookmarkEnd w:id="179"/>
      <w:bookmarkEnd w:id="180"/>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181" w:name="_Toc525912441"/>
      <w:bookmarkStart w:id="182" w:name="_Ref464060009"/>
      <w:bookmarkStart w:id="183" w:name="_Toc140836337"/>
      <w:r w:rsidRPr="000D43C1">
        <w:rPr>
          <w:rFonts w:asciiTheme="minorHAnsi" w:hAnsiTheme="minorHAnsi"/>
          <w:sz w:val="22"/>
          <w:lang w:val="en"/>
        </w:rPr>
        <w:lastRenderedPageBreak/>
        <w:t>Contact person and communication</w:t>
      </w:r>
      <w:bookmarkEnd w:id="181"/>
      <w:bookmarkEnd w:id="182"/>
      <w:bookmarkEnd w:id="183"/>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77777777" w:rsidR="00D07897" w:rsidRPr="000D43C1" w:rsidRDefault="00D07897" w:rsidP="00B2733D">
            <w:pPr>
              <w:widowControl w:val="0"/>
              <w:numPr>
                <w:ilvl w:val="12"/>
                <w:numId w:val="0"/>
              </w:numPr>
              <w:spacing w:line="240" w:lineRule="auto"/>
              <w:jc w:val="both"/>
              <w:rPr>
                <w:rFonts w:asciiTheme="minorHAnsi" w:hAnsiTheme="minorHAnsi" w:cs="Arial"/>
                <w:sz w:val="22"/>
                <w:highlight w:val="yellow"/>
                <w:lang w:val="en-GB"/>
              </w:rPr>
            </w:pPr>
            <w:r w:rsidRPr="000D43C1">
              <w:rPr>
                <w:rFonts w:asciiTheme="minorHAnsi" w:hAnsiTheme="minorHAnsi" w:cs="Arial"/>
                <w:sz w:val="22"/>
                <w:highlight w:val="yellow"/>
                <w:lang w:val="en"/>
              </w:rPr>
              <w:t>Name of Project Manager</w:t>
            </w:r>
          </w:p>
          <w:p w14:paraId="66C00316" w14:textId="77777777" w:rsidR="00D07897" w:rsidRPr="000D43C1" w:rsidRDefault="00D07897"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highlight w:val="yellow"/>
              </w:rPr>
              <w:t>XXXXXXX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293EC3"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3A6201">
              <w:rPr>
                <w:rFonts w:asciiTheme="minorHAnsi" w:eastAsia="Calibri" w:hAnsiTheme="minorHAnsi"/>
                <w:szCs w:val="20"/>
                <w:highlight w:val="yellow"/>
                <w:lang w:val="en"/>
                <w:rPrChange w:id="184" w:author="Thioro SARR" w:date="2025-08-06T12:23:00Z">
                  <w:rPr>
                    <w:rFonts w:asciiTheme="minorHAnsi" w:eastAsia="Calibri" w:hAnsiTheme="minorHAnsi"/>
                    <w:szCs w:val="20"/>
                    <w:highlight w:val="lightGray"/>
                    <w:lang w:val="en"/>
                  </w:rPr>
                </w:rPrChange>
              </w:rPr>
              <w:t xml:space="preserve">To be completed by the </w:t>
            </w:r>
            <w:r w:rsidRPr="003A6201">
              <w:rPr>
                <w:rFonts w:asciiTheme="minorHAnsi" w:eastAsia="Calibri" w:hAnsiTheme="minorHAnsi"/>
                <w:smallCaps/>
                <w:szCs w:val="20"/>
                <w:highlight w:val="yellow"/>
                <w:lang w:val="en"/>
                <w:rPrChange w:id="185" w:author="Thioro SARR" w:date="2025-08-06T12:23:00Z">
                  <w:rPr>
                    <w:rFonts w:asciiTheme="minorHAnsi" w:eastAsia="Calibri" w:hAnsiTheme="minorHAnsi"/>
                    <w:smallCaps/>
                    <w:szCs w:val="20"/>
                    <w:highlight w:val="lightGray"/>
                    <w:lang w:val="en"/>
                  </w:rPr>
                </w:rPrChange>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186" w:name="_Toc140836338"/>
      <w:r>
        <w:rPr>
          <w:rFonts w:asciiTheme="minorHAnsi" w:hAnsiTheme="minorHAnsi"/>
          <w:sz w:val="22"/>
          <w:lang w:val="en"/>
        </w:rPr>
        <w:t>Understaking against deforestation</w:t>
      </w:r>
      <w:bookmarkEnd w:id="18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610B8E1F" w:rsidR="00326C01" w:rsidRDefault="00326C01" w:rsidP="00326C01">
      <w:pPr>
        <w:spacing w:before="120" w:line="240" w:lineRule="auto"/>
        <w:ind w:left="567"/>
        <w:jc w:val="both"/>
        <w:rPr>
          <w:ins w:id="187" w:author="Thioro SARR" w:date="2025-08-06T12:23:00Z"/>
          <w:rStyle w:val="Lienhypertexte"/>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4" w:history="1">
        <w:r>
          <w:rPr>
            <w:rStyle w:val="Lienhypertexte"/>
            <w:rFonts w:asciiTheme="minorHAnsi" w:hAnsiTheme="minorHAnsi"/>
            <w:sz w:val="22"/>
            <w:szCs w:val="22"/>
            <w:lang w:val="en-GB"/>
          </w:rPr>
          <w:t>https://www.ecologie.gouv.fr/sites/default/files/Guide_politique_achat_public_zero_deforestation.pdf</w:t>
        </w:r>
      </w:hyperlink>
    </w:p>
    <w:p w14:paraId="135822BE" w14:textId="6F9EF810" w:rsidR="003A6201" w:rsidRDefault="003A6201" w:rsidP="00326C01">
      <w:pPr>
        <w:spacing w:before="120" w:line="240" w:lineRule="auto"/>
        <w:ind w:left="567"/>
        <w:jc w:val="both"/>
        <w:rPr>
          <w:ins w:id="188" w:author="Thioro SARR" w:date="2025-08-06T12:23:00Z"/>
          <w:rStyle w:val="Lienhypertexte"/>
          <w:rFonts w:asciiTheme="minorHAnsi" w:hAnsiTheme="minorHAnsi"/>
          <w:sz w:val="22"/>
          <w:szCs w:val="22"/>
          <w:lang w:val="en-GB"/>
        </w:rPr>
      </w:pPr>
    </w:p>
    <w:p w14:paraId="409F73D3" w14:textId="77777777" w:rsidR="003A6201" w:rsidRDefault="003A6201" w:rsidP="00326C01">
      <w:pPr>
        <w:spacing w:before="120" w:line="240" w:lineRule="auto"/>
        <w:ind w:left="567"/>
        <w:jc w:val="both"/>
        <w:rPr>
          <w:rFonts w:asciiTheme="minorHAnsi" w:hAnsiTheme="minorHAnsi" w:cs="Arial"/>
          <w:sz w:val="22"/>
          <w:szCs w:val="22"/>
          <w:lang w:val="en-GB"/>
        </w:rPr>
      </w:pP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89" w:name="_Toc140836339"/>
      <w:r w:rsidRPr="000D43C1">
        <w:rPr>
          <w:rFonts w:asciiTheme="minorHAnsi" w:hAnsiTheme="minorHAnsi"/>
          <w:b/>
          <w:bCs/>
          <w:caps/>
          <w:sz w:val="24"/>
          <w:u w:val="single"/>
          <w:lang w:val="en"/>
        </w:rPr>
        <w:lastRenderedPageBreak/>
        <w:t>Re-examination clause</w:t>
      </w:r>
      <w:bookmarkEnd w:id="189"/>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3D583B52" w:rsidR="009766DB" w:rsidRPr="0026644D" w:rsidRDefault="009766DB" w:rsidP="0026644D">
      <w:pPr>
        <w:pStyle w:val="u"/>
        <w:widowControl w:val="0"/>
        <w:numPr>
          <w:ilvl w:val="0"/>
          <w:numId w:val="51"/>
        </w:numPr>
        <w:spacing w:before="120"/>
        <w:rPr>
          <w:rFonts w:asciiTheme="minorHAnsi" w:hAnsiTheme="minorHAnsi" w:cstheme="minorHAnsi"/>
          <w:szCs w:val="22"/>
          <w:lang w:val="en-GB"/>
        </w:rPr>
      </w:pPr>
      <w:r w:rsidRPr="000D43C1">
        <w:rPr>
          <w:rFonts w:asciiTheme="minorHAnsi" w:hAnsiTheme="minorHAnsi" w:cstheme="minorHAnsi"/>
          <w:szCs w:val="22"/>
          <w:highlight w:val="yellow"/>
          <w:lang w:val="en"/>
        </w:rPr>
        <w:t>Revision of technical elements (clarification of deliverables, producer technical definitions, equipment technical documents, updated instructions, etc.)</w:t>
      </w:r>
      <w:del w:id="190" w:author="t-trung.bui" w:date="2025-07-30T16:26:00Z">
        <w:r w:rsidRPr="000D43C1" w:rsidDel="00293EC3">
          <w:rPr>
            <w:rFonts w:asciiTheme="minorHAnsi" w:hAnsiTheme="minorHAnsi" w:cstheme="minorHAnsi"/>
            <w:szCs w:val="22"/>
            <w:highlight w:val="yellow"/>
            <w:lang w:val="en"/>
          </w:rPr>
          <w:delText>]</w:delText>
        </w:r>
      </w:del>
      <w:r w:rsidRPr="000D43C1">
        <w:rPr>
          <w:rFonts w:asciiTheme="minorHAnsi" w:hAnsiTheme="minorHAnsi" w:cstheme="minorHAnsi"/>
          <w:szCs w:val="22"/>
          <w:highlight w:val="yellow"/>
          <w:lang w:val="en"/>
        </w:rPr>
        <w:t>.</w:t>
      </w:r>
    </w:p>
    <w:p w14:paraId="5B988840" w14:textId="662085AD"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91" w:name="_Toc70411395"/>
      <w:bookmarkStart w:id="192" w:name="_Toc140836340"/>
      <w:r w:rsidRPr="000D43C1">
        <w:rPr>
          <w:rFonts w:asciiTheme="minorHAnsi" w:hAnsiTheme="minorHAnsi"/>
          <w:b/>
          <w:bCs/>
          <w:caps/>
          <w:sz w:val="24"/>
          <w:u w:val="single"/>
          <w:lang w:val="en"/>
        </w:rPr>
        <w:t>Similar services</w:t>
      </w:r>
      <w:bookmarkEnd w:id="191"/>
      <w:bookmarkEnd w:id="192"/>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93" w:name="_Toc140836341"/>
      <w:r w:rsidRPr="000F76A5">
        <w:rPr>
          <w:rFonts w:asciiTheme="minorHAnsi" w:hAnsiTheme="minorHAnsi"/>
          <w:b/>
          <w:bCs/>
          <w:caps/>
          <w:sz w:val="24"/>
          <w:u w:val="single"/>
          <w:lang w:val="en"/>
        </w:rPr>
        <w:t>penalties</w:t>
      </w:r>
      <w:bookmarkEnd w:id="193"/>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194" w:name="_Toc140836343"/>
      <w:r w:rsidRPr="000F76A5">
        <w:rPr>
          <w:rFonts w:asciiTheme="minorHAnsi" w:hAnsiTheme="minorHAnsi"/>
          <w:sz w:val="22"/>
          <w:szCs w:val="22"/>
          <w:lang w:val="en"/>
        </w:rPr>
        <w:t>Penalties applicable to submission of final deliverables</w:t>
      </w:r>
      <w:bookmarkEnd w:id="194"/>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95" w:name="_Toc140836344"/>
      <w:r w:rsidRPr="000F76A5">
        <w:rPr>
          <w:rFonts w:asciiTheme="minorHAnsi" w:hAnsiTheme="minorHAnsi"/>
          <w:b/>
          <w:bCs/>
          <w:caps/>
          <w:sz w:val="24"/>
          <w:u w:val="single"/>
          <w:lang w:val="en"/>
        </w:rPr>
        <w:t>intellectual property</w:t>
      </w:r>
      <w:bookmarkEnd w:id="195"/>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196" w:name="_Toc140836345"/>
      <w:bookmarkStart w:id="197" w:name="_Toc392669651"/>
      <w:r w:rsidRPr="000F76A5">
        <w:rPr>
          <w:rFonts w:asciiTheme="minorHAnsi" w:hAnsiTheme="minorHAnsi"/>
          <w:sz w:val="22"/>
          <w:szCs w:val="22"/>
          <w:lang w:val="en"/>
        </w:rPr>
        <w:t>Definitions</w:t>
      </w:r>
      <w:bookmarkEnd w:id="196"/>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198" w:name="_Toc140836346"/>
      <w:r w:rsidRPr="000F76A5">
        <w:rPr>
          <w:rFonts w:asciiTheme="minorHAnsi" w:hAnsiTheme="minorHAnsi"/>
          <w:sz w:val="22"/>
          <w:szCs w:val="22"/>
          <w:lang w:val="en"/>
        </w:rPr>
        <w:t>Ownership of results</w:t>
      </w:r>
      <w:bookmarkEnd w:id="198"/>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199" w:name="_Toc140836347"/>
      <w:r w:rsidRPr="000F76A5">
        <w:rPr>
          <w:rFonts w:asciiTheme="minorHAnsi" w:hAnsiTheme="minorHAnsi"/>
          <w:sz w:val="22"/>
          <w:szCs w:val="22"/>
          <w:lang w:val="en"/>
        </w:rPr>
        <w:t>Exploitation of results</w:t>
      </w:r>
      <w:bookmarkEnd w:id="199"/>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200" w:name="_Toc140836348"/>
      <w:r w:rsidRPr="000F76A5">
        <w:rPr>
          <w:rFonts w:asciiTheme="minorHAnsi" w:hAnsiTheme="minorHAnsi"/>
          <w:sz w:val="22"/>
          <w:szCs w:val="22"/>
          <w:lang w:val="en"/>
        </w:rPr>
        <w:t>Licensing of pre-existing rights</w:t>
      </w:r>
      <w:bookmarkEnd w:id="200"/>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201" w:name="_Toc140836349"/>
      <w:r w:rsidRPr="000F76A5">
        <w:rPr>
          <w:rFonts w:asciiTheme="minorHAnsi" w:hAnsiTheme="minorHAnsi"/>
          <w:sz w:val="22"/>
          <w:szCs w:val="22"/>
          <w:lang w:val="en"/>
        </w:rPr>
        <w:t>Guarantees</w:t>
      </w:r>
      <w:bookmarkEnd w:id="201"/>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202" w:name="_Toc140836350"/>
      <w:r w:rsidRPr="000F76A5">
        <w:rPr>
          <w:rFonts w:asciiTheme="minorHAnsi" w:hAnsiTheme="minorHAnsi"/>
          <w:sz w:val="22"/>
          <w:szCs w:val="22"/>
          <w:lang w:val="en"/>
        </w:rPr>
        <w:lastRenderedPageBreak/>
        <w:t>Image rights</w:t>
      </w:r>
      <w:bookmarkEnd w:id="202"/>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203" w:name="_Toc140836351"/>
      <w:bookmarkEnd w:id="197"/>
      <w:r w:rsidRPr="0026644D">
        <w:rPr>
          <w:rFonts w:asciiTheme="minorHAnsi" w:hAnsiTheme="minorHAnsi"/>
          <w:b/>
          <w:bCs/>
          <w:caps/>
          <w:sz w:val="24"/>
          <w:u w:val="single"/>
          <w:lang w:val="en"/>
        </w:rPr>
        <w:t>Termination of the contract</w:t>
      </w:r>
      <w:bookmarkEnd w:id="203"/>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204" w:name="_Toc140836352"/>
      <w:r w:rsidRPr="0026644D">
        <w:rPr>
          <w:rFonts w:asciiTheme="minorHAnsi" w:hAnsiTheme="minorHAnsi" w:cstheme="minorHAnsi"/>
          <w:sz w:val="22"/>
          <w:szCs w:val="22"/>
          <w:lang w:val="en"/>
        </w:rPr>
        <w:t>General terms of performance</w:t>
      </w:r>
      <w:bookmarkEnd w:id="204"/>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71DD9A0"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B278C5">
        <w:rPr>
          <w:rFonts w:asciiTheme="minorHAnsi" w:hAnsiTheme="minorHAnsi" w:cstheme="minorHAnsi"/>
          <w:sz w:val="22"/>
          <w:szCs w:val="22"/>
          <w:highlight w:val="yellow"/>
          <w:lang w:val="en-US"/>
        </w:rPr>
        <w:t xml:space="preserve">Article 40 of the CCAG PI [42 of the CCAG FCS]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205" w:name="_Toc140836353"/>
      <w:r w:rsidRPr="0026644D">
        <w:rPr>
          <w:rFonts w:asciiTheme="minorHAnsi" w:hAnsiTheme="minorHAnsi" w:cstheme="minorHAnsi"/>
          <w:sz w:val="22"/>
          <w:szCs w:val="22"/>
          <w:lang w:val="en"/>
        </w:rPr>
        <w:t>Termination of the Contract due to the non-availability of a designated expert</w:t>
      </w:r>
      <w:bookmarkEnd w:id="205"/>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206" w:name="_Toc140836354"/>
      <w:r w:rsidRPr="0026644D">
        <w:rPr>
          <w:rFonts w:asciiTheme="minorHAnsi" w:hAnsiTheme="minorHAnsi" w:cstheme="minorHAnsi"/>
          <w:sz w:val="22"/>
          <w:szCs w:val="22"/>
          <w:lang w:val="en"/>
        </w:rPr>
        <w:t>Procedure</w:t>
      </w:r>
      <w:bookmarkEnd w:id="206"/>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207"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207"/>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20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209" w:name="_Toc126923320"/>
      <w:bookmarkStart w:id="210" w:name="_Toc127876026"/>
      <w:bookmarkStart w:id="211" w:name="_Toc140836356"/>
      <w:bookmarkStart w:id="212" w:name="_Toc140836357"/>
      <w:bookmarkEnd w:id="208"/>
      <w:bookmarkEnd w:id="209"/>
      <w:bookmarkEnd w:id="210"/>
      <w:bookmarkEnd w:id="211"/>
      <w:r w:rsidRPr="0026644D">
        <w:rPr>
          <w:rFonts w:asciiTheme="minorHAnsi" w:hAnsiTheme="minorHAnsi"/>
          <w:b/>
          <w:bCs/>
          <w:caps/>
          <w:sz w:val="24"/>
          <w:u w:val="single"/>
          <w:lang w:val="en"/>
        </w:rPr>
        <w:lastRenderedPageBreak/>
        <w:t>ethics</w:t>
      </w:r>
      <w:bookmarkEnd w:id="212"/>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r w:rsidR="00B12151">
        <w:fldChar w:fldCharType="begin"/>
      </w:r>
      <w:r w:rsidR="00B12151" w:rsidRPr="00293EC3">
        <w:rPr>
          <w:lang w:val="en-GB"/>
          <w:rPrChange w:id="213" w:author="t-trung.bui" w:date="2025-07-30T16:22:00Z">
            <w:rPr/>
          </w:rPrChange>
        </w:rPr>
        <w:instrText xml:space="preserve"> HYPERLINK "https://www.expertisefrance.fr/documents/20182/426622/Expertise+France+%E2%80%93+Code+of+conduct/82cf6060-4768-4b25-8817-ccba1d86e568" </w:instrText>
      </w:r>
      <w:r w:rsidR="00B12151">
        <w:fldChar w:fldCharType="separate"/>
      </w:r>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r w:rsidR="00B12151">
        <w:rPr>
          <w:rStyle w:val="Lienhypertexte"/>
          <w:rFonts w:ascii="Calibri" w:hAnsi="Calibri"/>
          <w:smallCaps/>
          <w:sz w:val="22"/>
          <w:lang w:val="en"/>
        </w:rPr>
        <w:fldChar w:fldCharType="end"/>
      </w:r>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r w:rsidR="00B12151">
        <w:fldChar w:fldCharType="begin"/>
      </w:r>
      <w:r w:rsidR="00B12151" w:rsidRPr="00293EC3">
        <w:rPr>
          <w:lang w:val="en-GB"/>
          <w:rPrChange w:id="214" w:author="t-trung.bui" w:date="2025-07-30T16:22:00Z">
            <w:rPr/>
          </w:rPrChange>
        </w:rPr>
        <w:instrText xml:space="preserve"> HYPERLINK "http://www.expertisefrance.fr" </w:instrText>
      </w:r>
      <w:r w:rsidR="00B12151">
        <w:fldChar w:fldCharType="separate"/>
      </w:r>
      <w:r w:rsidR="006016FC" w:rsidRPr="00DC5772">
        <w:rPr>
          <w:rStyle w:val="Lienhypertexte"/>
          <w:rFonts w:ascii="Calibri" w:hAnsi="Calibri"/>
          <w:sz w:val="22"/>
          <w:lang w:val="en"/>
        </w:rPr>
        <w:t>www.expertisefrance.fr</w:t>
      </w:r>
      <w:r w:rsidR="00B12151">
        <w:rPr>
          <w:rStyle w:val="Lienhypertexte"/>
          <w:rFonts w:ascii="Calibri" w:hAnsi="Calibri"/>
          <w:sz w:val="22"/>
          <w:lang w:val="en"/>
        </w:rPr>
        <w:fldChar w:fldCharType="end"/>
      </w:r>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215" w:name="_Toc70411566"/>
      <w:bookmarkStart w:id="216" w:name="_Toc70411012"/>
      <w:bookmarkStart w:id="217" w:name="_Toc70410878"/>
      <w:bookmarkStart w:id="218" w:name="_Toc70411565"/>
      <w:bookmarkStart w:id="219" w:name="_Toc70411011"/>
      <w:bookmarkStart w:id="220" w:name="_Toc70410877"/>
      <w:bookmarkStart w:id="221" w:name="_Toc70411564"/>
      <w:bookmarkStart w:id="222" w:name="_Toc70411010"/>
      <w:bookmarkStart w:id="223" w:name="_Toc70410876"/>
      <w:bookmarkStart w:id="224" w:name="_Toc70411560"/>
      <w:bookmarkStart w:id="225" w:name="_Toc70411006"/>
      <w:bookmarkStart w:id="226" w:name="_Toc70410872"/>
      <w:bookmarkStart w:id="227" w:name="_Toc70411559"/>
      <w:bookmarkStart w:id="228" w:name="_Toc70411005"/>
      <w:bookmarkStart w:id="229" w:name="_Toc70410871"/>
      <w:bookmarkStart w:id="230" w:name="_Toc70411556"/>
      <w:bookmarkStart w:id="231" w:name="_Toc70411002"/>
      <w:bookmarkStart w:id="232" w:name="_Toc70410868"/>
      <w:bookmarkStart w:id="233" w:name="_Toc70411555"/>
      <w:bookmarkStart w:id="234" w:name="_Toc70411001"/>
      <w:bookmarkStart w:id="235" w:name="_Toc70410867"/>
      <w:bookmarkStart w:id="236" w:name="_Toc70411554"/>
      <w:bookmarkStart w:id="237" w:name="_Toc70411000"/>
      <w:bookmarkStart w:id="238" w:name="_Toc70410866"/>
      <w:bookmarkStart w:id="239" w:name="_Toc70411551"/>
      <w:bookmarkStart w:id="240" w:name="_Toc70410997"/>
      <w:bookmarkStart w:id="241" w:name="_Toc70410863"/>
      <w:bookmarkStart w:id="242" w:name="_Toc70411550"/>
      <w:bookmarkStart w:id="243" w:name="_Toc70410996"/>
      <w:bookmarkStart w:id="244" w:name="_Toc70410862"/>
      <w:bookmarkStart w:id="245" w:name="_Toc70411549"/>
      <w:bookmarkStart w:id="246" w:name="_Toc70410995"/>
      <w:bookmarkStart w:id="247" w:name="_Toc70410861"/>
      <w:bookmarkStart w:id="248" w:name="_Toc70411548"/>
      <w:bookmarkStart w:id="249" w:name="_Toc70410994"/>
      <w:bookmarkStart w:id="250" w:name="_Toc70410860"/>
      <w:bookmarkStart w:id="251" w:name="_Toc70411547"/>
      <w:bookmarkStart w:id="252" w:name="_Toc70410993"/>
      <w:bookmarkStart w:id="253" w:name="_Toc70410859"/>
      <w:bookmarkStart w:id="254" w:name="_Toc70411546"/>
      <w:bookmarkStart w:id="255" w:name="_Toc70410992"/>
      <w:bookmarkStart w:id="256" w:name="_Toc70410858"/>
      <w:bookmarkStart w:id="257" w:name="_Toc70411545"/>
      <w:bookmarkStart w:id="258" w:name="_Toc70410991"/>
      <w:bookmarkStart w:id="259" w:name="_Toc70410857"/>
      <w:bookmarkStart w:id="260" w:name="_Toc140836359"/>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025DBE">
        <w:rPr>
          <w:rFonts w:asciiTheme="minorHAnsi" w:hAnsiTheme="minorHAnsi"/>
          <w:b/>
          <w:bCs/>
          <w:caps/>
          <w:sz w:val="24"/>
          <w:u w:val="single"/>
          <w:lang w:val="en"/>
        </w:rPr>
        <w:t>Dispute resolution - applicable law</w:t>
      </w:r>
      <w:bookmarkEnd w:id="260"/>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261" w:name="_Toc126923324"/>
      <w:bookmarkStart w:id="262" w:name="_Toc127876030"/>
      <w:bookmarkStart w:id="263" w:name="_Toc140836360"/>
      <w:bookmarkStart w:id="264" w:name="_Toc140836361"/>
      <w:bookmarkEnd w:id="261"/>
      <w:bookmarkEnd w:id="262"/>
      <w:bookmarkEnd w:id="263"/>
      <w:r w:rsidRPr="00D31A4D">
        <w:rPr>
          <w:rFonts w:asciiTheme="minorHAnsi" w:hAnsiTheme="minorHAnsi"/>
          <w:b/>
          <w:bCs/>
          <w:caps/>
          <w:sz w:val="24"/>
          <w:u w:val="single"/>
          <w:lang w:val="en"/>
        </w:rPr>
        <w:t>Derogation from the CCAG</w:t>
      </w:r>
      <w:bookmarkEnd w:id="264"/>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265" w:name="_Toc140836362"/>
      <w:r w:rsidRPr="00F13E6E">
        <w:rPr>
          <w:rFonts w:asciiTheme="minorHAnsi" w:hAnsiTheme="minorHAnsi"/>
          <w:b/>
          <w:bCs/>
          <w:caps/>
          <w:sz w:val="24"/>
          <w:u w:val="single"/>
          <w:lang w:val="en"/>
        </w:rPr>
        <w:t>AUDIT</w:t>
      </w:r>
      <w:bookmarkEnd w:id="265"/>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266"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lastRenderedPageBreak/>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266"/>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268" w:name="_Toc392669654"/>
      <w:bookmarkStart w:id="269" w:name="_Toc140836364"/>
      <w:r w:rsidRPr="00D31A4D">
        <w:rPr>
          <w:rFonts w:asciiTheme="minorHAnsi" w:hAnsiTheme="minorHAnsi"/>
          <w:sz w:val="22"/>
          <w:szCs w:val="22"/>
          <w:lang w:val="en"/>
        </w:rPr>
        <w:t>Declaration</w:t>
      </w:r>
      <w:bookmarkEnd w:id="268"/>
      <w:bookmarkEnd w:id="269"/>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5"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xml:space="preserve">, notably in the fight against the financing of terrorism and </w:t>
      </w:r>
      <w:r w:rsidR="00493E90">
        <w:rPr>
          <w:rFonts w:ascii="Calibri" w:hAnsi="Calibri"/>
          <w:sz w:val="22"/>
          <w:lang w:val="en-GB"/>
        </w:rPr>
        <w:lastRenderedPageBreak/>
        <w:t>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r w:rsidR="00B12151">
        <w:fldChar w:fldCharType="begin"/>
      </w:r>
      <w:r w:rsidR="00B12151" w:rsidRPr="00293EC3">
        <w:rPr>
          <w:lang w:val="en-GB"/>
          <w:rPrChange w:id="270" w:author="t-trung.bui" w:date="2025-07-30T16:22:00Z">
            <w:rPr/>
          </w:rPrChange>
        </w:rPr>
        <w:instrText xml:space="preserve"> HYPERLINK "https://www.un.org/securitycouncil/content/un-sc-consolidated-list" </w:instrText>
      </w:r>
      <w:r w:rsidR="00B12151">
        <w:fldChar w:fldCharType="separate"/>
      </w:r>
      <w:r w:rsidR="005F1565" w:rsidRPr="00F13E6E">
        <w:rPr>
          <w:rStyle w:val="Lienhypertexte"/>
          <w:rFonts w:ascii="Calibri" w:hAnsi="Calibri"/>
          <w:sz w:val="22"/>
          <w:lang w:val="en-GB"/>
        </w:rPr>
        <w:t>https://www.un.org/securitycouncil/content/un-sc-consolidated-list</w:t>
      </w:r>
      <w:r w:rsidR="00B12151">
        <w:rPr>
          <w:rStyle w:val="Lienhypertexte"/>
          <w:rFonts w:ascii="Calibri" w:hAnsi="Calibri"/>
          <w:sz w:val="22"/>
          <w:lang w:val="en-GB"/>
        </w:rPr>
        <w:fldChar w:fldCharType="end"/>
      </w:r>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r w:rsidR="00B12151">
        <w:fldChar w:fldCharType="begin"/>
      </w:r>
      <w:r w:rsidR="00B12151" w:rsidRPr="00293EC3">
        <w:rPr>
          <w:lang w:val="en-GB"/>
          <w:rPrChange w:id="271" w:author="t-trung.bui" w:date="2025-07-30T16:22:00Z">
            <w:rPr/>
          </w:rPrChange>
        </w:rPr>
        <w:instrText xml:space="preserve"> HYPERLINK "https://www.sanctionsmap.eu" </w:instrText>
      </w:r>
      <w:r w:rsidR="00B12151">
        <w:fldChar w:fldCharType="separate"/>
      </w:r>
      <w:r>
        <w:rPr>
          <w:rStyle w:val="Lienhypertexte"/>
          <w:rFonts w:ascii="Calibri" w:hAnsi="Calibri"/>
          <w:sz w:val="22"/>
          <w:lang w:val="en-GB"/>
        </w:rPr>
        <w:t>https://www.sanctionsmap.eu</w:t>
      </w:r>
      <w:r w:rsidR="00B12151">
        <w:rPr>
          <w:rStyle w:val="Lienhypertexte"/>
          <w:rFonts w:ascii="Calibri" w:hAnsi="Calibri"/>
          <w:sz w:val="22"/>
          <w:lang w:val="en-GB"/>
        </w:rPr>
        <w:fldChar w:fldCharType="end"/>
      </w:r>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r w:rsidR="00B12151">
        <w:fldChar w:fldCharType="begin"/>
      </w:r>
      <w:r w:rsidR="00B12151" w:rsidRPr="00293EC3">
        <w:rPr>
          <w:lang w:val="en-GB"/>
          <w:rPrChange w:id="272" w:author="t-trung.bui" w:date="2025-07-30T16:22:00Z">
            <w:rPr/>
          </w:rPrChange>
        </w:rPr>
        <w:instrText xml:space="preserve"> HYPERLINK "https://gels-avoirs.dgtresor.gouv.fr/List" </w:instrText>
      </w:r>
      <w:r w:rsidR="00B12151">
        <w:fldChar w:fldCharType="separate"/>
      </w:r>
      <w:r w:rsidR="005F1565" w:rsidRPr="00F13E6E">
        <w:rPr>
          <w:rStyle w:val="Lienhypertexte"/>
          <w:rFonts w:ascii="Calibri" w:hAnsi="Calibri"/>
          <w:sz w:val="22"/>
          <w:lang w:val="en-GB"/>
        </w:rPr>
        <w:t>https://gels-avoirs.dgtresor.gouv.fr/List</w:t>
      </w:r>
      <w:r w:rsidR="00B12151">
        <w:rPr>
          <w:rStyle w:val="Lienhypertexte"/>
          <w:rFonts w:ascii="Calibri" w:hAnsi="Calibri"/>
          <w:sz w:val="22"/>
          <w:lang w:val="en-GB"/>
        </w:rPr>
        <w:fldChar w:fldCharType="end"/>
      </w:r>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r w:rsidR="00B12151">
        <w:fldChar w:fldCharType="begin"/>
      </w:r>
      <w:r w:rsidR="00B12151" w:rsidRPr="00293EC3">
        <w:rPr>
          <w:lang w:val="en-GB"/>
          <w:rPrChange w:id="273" w:author="t-trung.bui" w:date="2025-07-30T16:22:00Z">
            <w:rPr/>
          </w:rPrChange>
        </w:rPr>
        <w:instrText xml:space="preserve"> HYPERLINK "https://home.treasury.gov/policy-issues/financial-sanctions/sanctions-programs-and-country-information" </w:instrText>
      </w:r>
      <w:r w:rsidR="00B12151">
        <w:fldChar w:fldCharType="separate"/>
      </w:r>
      <w:r w:rsidRPr="00B4244A">
        <w:rPr>
          <w:rStyle w:val="Lienhypertexte"/>
          <w:rFonts w:ascii="Calibri" w:hAnsi="Calibri" w:cs="Calibri"/>
          <w:sz w:val="22"/>
          <w:szCs w:val="22"/>
          <w:lang w:val="en-GB"/>
        </w:rPr>
        <w:t>https://home.treasury.gov/policy-issues/financial-sanctions/sanctions-programs-and-country-information</w:t>
      </w:r>
      <w:r w:rsidR="00B12151">
        <w:rPr>
          <w:rStyle w:val="Lienhypertexte"/>
          <w:rFonts w:ascii="Calibri" w:hAnsi="Calibri" w:cs="Calibri"/>
          <w:sz w:val="22"/>
          <w:szCs w:val="22"/>
          <w:lang w:val="en-GB"/>
        </w:rPr>
        <w:fldChar w:fldCharType="end"/>
      </w:r>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B12151" w:rsidP="00273C7F">
      <w:pPr>
        <w:pStyle w:val="En-tte"/>
        <w:ind w:left="851"/>
        <w:jc w:val="both"/>
        <w:rPr>
          <w:rFonts w:ascii="Calibri" w:hAnsi="Calibri"/>
          <w:sz w:val="22"/>
          <w:lang w:val="en-GB"/>
        </w:rPr>
      </w:pPr>
      <w:r>
        <w:fldChar w:fldCharType="begin"/>
      </w:r>
      <w:r w:rsidRPr="00293EC3">
        <w:rPr>
          <w:lang w:val="en-GB"/>
          <w:rPrChange w:id="274" w:author="t-trung.bui" w:date="2025-07-30T16:22:00Z">
            <w:rPr/>
          </w:rPrChange>
        </w:rPr>
        <w:instrText xml:space="preserve"> HYPERLINK "https://www.worldbank.org/en/projects-operations/procurement/debarred-firms" </w:instrText>
      </w:r>
      <w:r>
        <w:fldChar w:fldCharType="separate"/>
      </w:r>
      <w:r w:rsidR="00493E90">
        <w:rPr>
          <w:rStyle w:val="Lienhypertexte"/>
          <w:rFonts w:ascii="Calibri" w:hAnsi="Calibri"/>
          <w:sz w:val="22"/>
          <w:lang w:val="en-GB"/>
        </w:rPr>
        <w:t>https://www.worldbank.org/en/projects-operations/procurement/debarred-firms</w:t>
      </w:r>
      <w:r>
        <w:rPr>
          <w:rStyle w:val="Lienhypertexte"/>
          <w:rFonts w:ascii="Calibri" w:hAnsi="Calibri"/>
          <w:sz w:val="22"/>
          <w:lang w:val="en-GB"/>
        </w:rPr>
        <w:fldChar w:fldCharType="end"/>
      </w:r>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1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275" w:name="_Toc140836365"/>
      <w:r>
        <w:rPr>
          <w:rFonts w:asciiTheme="minorHAnsi" w:hAnsiTheme="minorHAnsi"/>
          <w:b/>
          <w:bCs/>
          <w:caps/>
          <w:sz w:val="24"/>
          <w:lang w:val="en"/>
        </w:rPr>
        <w:t>Annex 1: Specifications</w:t>
      </w:r>
      <w:bookmarkEnd w:id="275"/>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17"/>
      <w:footerReference w:type="even" r:id="rId1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0BC8A" w14:textId="77777777" w:rsidR="00BA5E46" w:rsidRDefault="00BA5E46">
      <w:r>
        <w:separator/>
      </w:r>
    </w:p>
  </w:endnote>
  <w:endnote w:type="continuationSeparator" w:id="0">
    <w:p w14:paraId="5578E0ED" w14:textId="77777777" w:rsidR="00BA5E46" w:rsidRDefault="00BA5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9F175F" w:rsidRPr="00EE0FDD" w:rsidRDefault="009F175F"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9A79CDA" w:rsidR="009F175F" w:rsidRPr="00263FD0" w:rsidRDefault="009F175F"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F30F8">
              <w:rPr>
                <w:rFonts w:asciiTheme="minorHAnsi" w:hAnsiTheme="minorHAnsi"/>
                <w:noProof/>
                <w:sz w:val="22"/>
                <w:szCs w:val="22"/>
                <w:lang w:val="en"/>
              </w:rPr>
              <w:t>20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F30F8">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9F175F" w:rsidRPr="00FF1F8E" w:rsidRDefault="009F175F"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9F175F" w:rsidRPr="00EE0FDD" w:rsidRDefault="009F175F"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35BC54F4" w:rsidR="009F175F" w:rsidRPr="00263FD0" w:rsidRDefault="009F175F"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F30F8">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F30F8">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9F175F" w:rsidRPr="0036169C" w:rsidRDefault="009F175F"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9F175F" w:rsidRDefault="009F175F"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9F175F" w:rsidRPr="0036169C" w:rsidRDefault="009F175F"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9F175F" w:rsidRDefault="009F175F">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A1069" w14:textId="77777777" w:rsidR="00BA5E46" w:rsidRDefault="00BA5E46">
      <w:r>
        <w:separator/>
      </w:r>
    </w:p>
  </w:footnote>
  <w:footnote w:type="continuationSeparator" w:id="0">
    <w:p w14:paraId="309038F5" w14:textId="77777777" w:rsidR="00BA5E46" w:rsidRDefault="00BA5E46">
      <w:r>
        <w:continuationSeparator/>
      </w:r>
    </w:p>
  </w:footnote>
  <w:footnote w:id="1">
    <w:p w14:paraId="3C4F3CA5" w14:textId="77777777" w:rsidR="009F175F" w:rsidRPr="0050283E" w:rsidRDefault="009F175F"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bookmarkStart w:id="267" w:name="_GoBack"/>
      <w:r>
        <w:fldChar w:fldCharType="begin"/>
      </w:r>
      <w:r w:rsidRPr="004934DD">
        <w:rPr>
          <w:lang w:val="en-GB"/>
        </w:rPr>
        <w:instrText xml:space="preserve"> HYPERLINK "https://www.afd.fr/en/ressources/afd-groups-policy-prevent-and-combat-prohibited-practices-2020" </w:instrText>
      </w:r>
      <w:r>
        <w:fldChar w:fldCharType="separate"/>
      </w:r>
      <w:r w:rsidRPr="000333A3">
        <w:rPr>
          <w:rStyle w:val="Lienhypertexte"/>
          <w:rFonts w:asciiTheme="minorHAnsi" w:hAnsiTheme="minorHAnsi"/>
          <w:szCs w:val="22"/>
          <w:lang w:val="en-US"/>
        </w:rPr>
        <w:t>https://www.afd.fr/en/ressources/afd-groups-policy-prevent-and-combat-prohibited-practices-2020</w:t>
      </w:r>
      <w:r>
        <w:rPr>
          <w:rStyle w:val="Lienhypertexte"/>
          <w:rFonts w:asciiTheme="minorHAnsi" w:hAnsiTheme="minorHAnsi"/>
          <w:szCs w:val="22"/>
          <w:lang w:val="en-US"/>
        </w:rPr>
        <w:fldChar w:fldCharType="end"/>
      </w:r>
      <w:bookmarkEnd w:id="267"/>
    </w:p>
  </w:footnote>
  <w:footnote w:id="2">
    <w:p w14:paraId="55132C3A" w14:textId="77777777" w:rsidR="009F175F" w:rsidRDefault="009F175F"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9F175F" w:rsidRDefault="009F175F"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9F175F" w:rsidRDefault="009F175F"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9F175F" w:rsidRDefault="009F175F">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9F175F" w:rsidRDefault="009F175F"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9F175F" w:rsidRDefault="009F175F"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9F175F" w:rsidRPr="00707B69" w:rsidRDefault="009F175F"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9F175F" w:rsidRPr="00AC48DD" w:rsidRDefault="009F175F"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9F175F" w:rsidRPr="00F13E6E" w:rsidRDefault="009F175F"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9F175F" w:rsidRPr="00AC48DD" w:rsidRDefault="009F175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9F175F" w:rsidRPr="00707B69" w:rsidRDefault="009F175F"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9F175F" w:rsidRPr="00AC48DD" w:rsidRDefault="009F175F"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9F175F" w:rsidRDefault="009F175F"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9F175F" w:rsidRPr="00AC48DD" w:rsidRDefault="009F175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9F175F" w:rsidRPr="00707B69" w:rsidRDefault="009F175F"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9F175F" w:rsidRPr="00AC48DD" w:rsidRDefault="009F175F"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9F175F" w:rsidRDefault="009F175F"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9F175F" w:rsidRPr="00996FEA" w:rsidRDefault="009F175F"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oro SARR">
    <w15:presenceInfo w15:providerId="AD" w15:userId="S-1-5-21-3406572209-2354835200-999462638-17779"/>
  </w15:person>
  <w15:person w15:author="t-trung.bui">
    <w15:presenceInfo w15:providerId="None" w15:userId="t-trung.bu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39C7"/>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0F8"/>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3EC3"/>
    <w:rsid w:val="002948F7"/>
    <w:rsid w:val="00295837"/>
    <w:rsid w:val="002A19B9"/>
    <w:rsid w:val="002A3730"/>
    <w:rsid w:val="002A5986"/>
    <w:rsid w:val="002B2974"/>
    <w:rsid w:val="002B4A5D"/>
    <w:rsid w:val="002C0234"/>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3CCE"/>
    <w:rsid w:val="00394DF1"/>
    <w:rsid w:val="00397AA1"/>
    <w:rsid w:val="003A4792"/>
    <w:rsid w:val="003A61A4"/>
    <w:rsid w:val="003A6201"/>
    <w:rsid w:val="003A6C10"/>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4DD"/>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428"/>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2B2A"/>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56C20"/>
    <w:rsid w:val="0076291C"/>
    <w:rsid w:val="007654E9"/>
    <w:rsid w:val="007716CB"/>
    <w:rsid w:val="007732A9"/>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1B66"/>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12A02"/>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175F"/>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0368"/>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2151"/>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5E46"/>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434F"/>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69F"/>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593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76C14"/>
    <w:rsid w:val="00F812F5"/>
    <w:rsid w:val="00F81804"/>
    <w:rsid w:val="00F838D4"/>
    <w:rsid w:val="00F87ABD"/>
    <w:rsid w:val="00F906E3"/>
    <w:rsid w:val="00F92D77"/>
    <w:rsid w:val="00F94043"/>
    <w:rsid w:val="00F952FE"/>
    <w:rsid w:val="00F97562"/>
    <w:rsid w:val="00FA2CCB"/>
    <w:rsid w:val="00FA457B"/>
    <w:rsid w:val="00FA47CD"/>
    <w:rsid w:val="00FA4897"/>
    <w:rsid w:val="00FA6986"/>
    <w:rsid w:val="00FB0089"/>
    <w:rsid w:val="00FB28F3"/>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sanctionsmap.eu" TargetMode="External"/><Relationship Id="rId36" Type="http://schemas.microsoft.com/office/2016/09/relationships/commentsIds" Target="commentsIds.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cologie.gouv.fr/sites/default/files/Guide_politique_achat_public_zero_deforestatio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DB9F9-279D-48BA-A41A-B9438FD1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21</Pages>
  <Words>6262</Words>
  <Characters>34446</Characters>
  <Application>Microsoft Office Word</Application>
  <DocSecurity>0</DocSecurity>
  <Lines>287</Lines>
  <Paragraphs>81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40627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Thioro SARR</cp:lastModifiedBy>
  <cp:revision>2</cp:revision>
  <cp:lastPrinted>2014-11-19T14:39:00Z</cp:lastPrinted>
  <dcterms:created xsi:type="dcterms:W3CDTF">2025-08-06T10:46:00Z</dcterms:created>
  <dcterms:modified xsi:type="dcterms:W3CDTF">2025-08-06T10:46:00Z</dcterms:modified>
</cp:coreProperties>
</file>